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6BB17A" w14:textId="77777777" w:rsidR="00AE5EFE" w:rsidRPr="00AE5EFE" w:rsidRDefault="00AE5EFE" w:rsidP="00AE5EFE">
      <w:pPr>
        <w:spacing w:after="0" w:line="240" w:lineRule="auto"/>
        <w:contextualSpacing/>
        <w:jc w:val="left"/>
        <w:rPr>
          <w:rFonts w:ascii="Cambria" w:eastAsia="Times New Roman" w:hAnsi="Cambria" w:cs="Times New Roman"/>
          <w:spacing w:val="-10"/>
          <w:kern w:val="28"/>
          <w:sz w:val="56"/>
          <w:szCs w:val="56"/>
          <w:lang w:val="en-GB"/>
        </w:rPr>
      </w:pPr>
      <w:bookmarkStart w:id="0" w:name="_Hlk100143959"/>
    </w:p>
    <w:p w14:paraId="03845743" w14:textId="77777777" w:rsidR="00AE5EFE" w:rsidRPr="00AE5EFE" w:rsidRDefault="00AE5EFE" w:rsidP="00AE5EFE">
      <w:pPr>
        <w:widowControl w:val="0"/>
        <w:autoSpaceDE w:val="0"/>
        <w:autoSpaceDN w:val="0"/>
        <w:adjustRightInd w:val="0"/>
        <w:spacing w:after="60" w:line="240" w:lineRule="auto"/>
        <w:jc w:val="left"/>
        <w:rPr>
          <w:rFonts w:eastAsia="Times New Roman" w:cs="Arial"/>
          <w:b/>
          <w:bCs/>
          <w:caps/>
          <w:color w:val="000000"/>
          <w:sz w:val="28"/>
          <w:szCs w:val="28"/>
          <w:lang w:val="fr-FR"/>
        </w:rPr>
      </w:pPr>
      <w:bookmarkStart w:id="1" w:name="_Hlk100143997"/>
    </w:p>
    <w:p w14:paraId="071452D3" w14:textId="77777777" w:rsidR="00AE5EFE" w:rsidRPr="00AE5EFE" w:rsidRDefault="00AE5EFE" w:rsidP="00AE5EFE">
      <w:pPr>
        <w:widowControl w:val="0"/>
        <w:autoSpaceDE w:val="0"/>
        <w:autoSpaceDN w:val="0"/>
        <w:adjustRightInd w:val="0"/>
        <w:spacing w:after="0" w:line="240" w:lineRule="auto"/>
        <w:jc w:val="left"/>
        <w:rPr>
          <w:rFonts w:eastAsia="Times New Roman" w:cs="Arial"/>
          <w:b/>
          <w:bCs/>
          <w:color w:val="000000"/>
          <w:sz w:val="18"/>
          <w:szCs w:val="18"/>
          <w:lang w:val="fr-FR"/>
        </w:rPr>
      </w:pPr>
    </w:p>
    <w:p w14:paraId="31BA25F2" w14:textId="77777777" w:rsidR="00AE5EFE" w:rsidRPr="00AE5EFE" w:rsidRDefault="00AE5EFE" w:rsidP="00AE5EFE">
      <w:pPr>
        <w:widowControl w:val="0"/>
        <w:tabs>
          <w:tab w:val="left" w:pos="2700"/>
          <w:tab w:val="left" w:leader="underscore" w:pos="9360"/>
        </w:tabs>
        <w:autoSpaceDE w:val="0"/>
        <w:autoSpaceDN w:val="0"/>
        <w:adjustRightInd w:val="0"/>
        <w:spacing w:after="0" w:line="240" w:lineRule="auto"/>
        <w:jc w:val="left"/>
        <w:rPr>
          <w:rFonts w:eastAsia="Times New Roman" w:cs="Arial"/>
          <w:color w:val="000000"/>
          <w:sz w:val="18"/>
          <w:szCs w:val="18"/>
          <w:lang w:val="fr-FR"/>
        </w:rPr>
      </w:pPr>
    </w:p>
    <w:p w14:paraId="4D4E7EB8" w14:textId="77777777" w:rsidR="00AE5EFE" w:rsidRPr="00AE5EFE" w:rsidRDefault="00AE5EFE" w:rsidP="00AE5EFE">
      <w:pPr>
        <w:widowControl w:val="0"/>
        <w:tabs>
          <w:tab w:val="left" w:pos="2700"/>
          <w:tab w:val="left" w:leader="underscore" w:pos="9360"/>
        </w:tabs>
        <w:autoSpaceDE w:val="0"/>
        <w:autoSpaceDN w:val="0"/>
        <w:adjustRightInd w:val="0"/>
        <w:spacing w:after="0" w:line="240" w:lineRule="auto"/>
        <w:jc w:val="left"/>
        <w:rPr>
          <w:rFonts w:eastAsia="Times New Roman" w:cs="Arial"/>
          <w:color w:val="000000"/>
          <w:sz w:val="18"/>
          <w:szCs w:val="18"/>
          <w:lang w:val="fr-FR"/>
        </w:rPr>
      </w:pPr>
    </w:p>
    <w:p w14:paraId="57602F76" w14:textId="77777777" w:rsidR="00AE5EFE" w:rsidRPr="00AE5EFE" w:rsidRDefault="00AE5EFE" w:rsidP="00AE5EFE">
      <w:pPr>
        <w:widowControl w:val="0"/>
        <w:tabs>
          <w:tab w:val="left" w:pos="2700"/>
          <w:tab w:val="left" w:leader="underscore" w:pos="9360"/>
        </w:tabs>
        <w:autoSpaceDE w:val="0"/>
        <w:autoSpaceDN w:val="0"/>
        <w:adjustRightInd w:val="0"/>
        <w:spacing w:after="0" w:line="240" w:lineRule="auto"/>
        <w:jc w:val="left"/>
        <w:rPr>
          <w:rFonts w:eastAsia="Times New Roman" w:cs="Arial"/>
          <w:color w:val="000000"/>
          <w:sz w:val="18"/>
          <w:szCs w:val="18"/>
          <w:lang w:val="fr-FR"/>
        </w:rPr>
      </w:pPr>
    </w:p>
    <w:p w14:paraId="20099ACF" w14:textId="77777777" w:rsidR="00AE5EFE" w:rsidRPr="00AE5EFE" w:rsidRDefault="00AE5EFE" w:rsidP="00AE5EFE">
      <w:pPr>
        <w:widowControl w:val="0"/>
        <w:tabs>
          <w:tab w:val="left" w:pos="2700"/>
          <w:tab w:val="left" w:leader="underscore" w:pos="9360"/>
        </w:tabs>
        <w:autoSpaceDE w:val="0"/>
        <w:autoSpaceDN w:val="0"/>
        <w:adjustRightInd w:val="0"/>
        <w:spacing w:after="0" w:line="240" w:lineRule="auto"/>
        <w:jc w:val="left"/>
        <w:rPr>
          <w:rFonts w:eastAsia="Times New Roman" w:cs="Arial"/>
          <w:color w:val="000000"/>
          <w:sz w:val="18"/>
          <w:szCs w:val="18"/>
          <w:lang w:val="fr-FR"/>
        </w:rPr>
      </w:pPr>
    </w:p>
    <w:p w14:paraId="2B84C1FB" w14:textId="77777777" w:rsidR="00AE5EFE" w:rsidRPr="00AE5EFE" w:rsidRDefault="00AE5EFE" w:rsidP="00AE5EFE">
      <w:pPr>
        <w:widowControl w:val="0"/>
        <w:tabs>
          <w:tab w:val="left" w:pos="2700"/>
          <w:tab w:val="left" w:leader="underscore" w:pos="9360"/>
        </w:tabs>
        <w:autoSpaceDE w:val="0"/>
        <w:autoSpaceDN w:val="0"/>
        <w:adjustRightInd w:val="0"/>
        <w:spacing w:after="0" w:line="240" w:lineRule="auto"/>
        <w:jc w:val="left"/>
        <w:rPr>
          <w:rFonts w:eastAsia="Times New Roman" w:cs="Arial"/>
          <w:color w:val="000000"/>
          <w:sz w:val="18"/>
          <w:szCs w:val="18"/>
          <w:lang w:val="fr-FR"/>
        </w:rPr>
      </w:pPr>
    </w:p>
    <w:p w14:paraId="1F12784D" w14:textId="77777777" w:rsidR="00AE5EFE" w:rsidRPr="00AE5EFE" w:rsidRDefault="00AE5EFE" w:rsidP="00AE5EFE">
      <w:pPr>
        <w:widowControl w:val="0"/>
        <w:tabs>
          <w:tab w:val="left" w:pos="2700"/>
          <w:tab w:val="left" w:leader="underscore" w:pos="9360"/>
        </w:tabs>
        <w:autoSpaceDE w:val="0"/>
        <w:autoSpaceDN w:val="0"/>
        <w:adjustRightInd w:val="0"/>
        <w:spacing w:after="0" w:line="240" w:lineRule="auto"/>
        <w:jc w:val="left"/>
        <w:rPr>
          <w:rFonts w:eastAsia="Times New Roman" w:cs="Arial"/>
          <w:b/>
          <w:bCs/>
          <w:color w:val="000000"/>
          <w:sz w:val="44"/>
          <w:szCs w:val="44"/>
          <w:lang w:val="fr-FR"/>
        </w:rPr>
      </w:pPr>
    </w:p>
    <w:p w14:paraId="229DEBB4" w14:textId="77777777" w:rsidR="00AE5EFE" w:rsidRPr="00AE5EFE" w:rsidRDefault="00AE5EFE" w:rsidP="00AE5EFE">
      <w:pPr>
        <w:widowControl w:val="0"/>
        <w:tabs>
          <w:tab w:val="left" w:pos="2700"/>
          <w:tab w:val="left" w:leader="underscore" w:pos="9360"/>
        </w:tabs>
        <w:autoSpaceDE w:val="0"/>
        <w:autoSpaceDN w:val="0"/>
        <w:adjustRightInd w:val="0"/>
        <w:spacing w:after="0" w:line="240" w:lineRule="auto"/>
        <w:jc w:val="left"/>
        <w:rPr>
          <w:rFonts w:eastAsia="Times New Roman" w:cs="Arial"/>
          <w:b/>
          <w:bCs/>
          <w:color w:val="000000"/>
          <w:sz w:val="44"/>
          <w:szCs w:val="44"/>
          <w:lang w:val="fr-FR"/>
        </w:rPr>
      </w:pPr>
    </w:p>
    <w:p w14:paraId="1F68280B" w14:textId="77777777" w:rsidR="00AE5EFE" w:rsidRPr="00AE5EFE" w:rsidRDefault="00AE5EFE" w:rsidP="00AE5EFE">
      <w:pPr>
        <w:widowControl w:val="0"/>
        <w:tabs>
          <w:tab w:val="left" w:pos="2700"/>
          <w:tab w:val="left" w:leader="underscore" w:pos="9360"/>
        </w:tabs>
        <w:autoSpaceDE w:val="0"/>
        <w:autoSpaceDN w:val="0"/>
        <w:adjustRightInd w:val="0"/>
        <w:spacing w:after="0" w:line="240" w:lineRule="auto"/>
        <w:jc w:val="left"/>
        <w:rPr>
          <w:rFonts w:eastAsia="Times New Roman" w:cs="Arial"/>
          <w:color w:val="000000"/>
          <w:sz w:val="44"/>
          <w:szCs w:val="44"/>
          <w:lang w:val="fr-FR"/>
        </w:rPr>
      </w:pPr>
      <w:r w:rsidRPr="00AE5EFE">
        <w:rPr>
          <w:rFonts w:eastAsia="Times New Roman" w:cs="Arial"/>
          <w:b/>
          <w:bCs/>
          <w:color w:val="000000"/>
          <w:sz w:val="44"/>
          <w:szCs w:val="44"/>
          <w:lang w:val="fr-FR"/>
        </w:rPr>
        <w:t>D01</w:t>
      </w:r>
    </w:p>
    <w:p w14:paraId="79D4E4B1" w14:textId="77777777" w:rsidR="00AE5EFE" w:rsidRPr="00AE5EFE" w:rsidRDefault="00AE5EFE" w:rsidP="00AE5EFE">
      <w:pPr>
        <w:widowControl w:val="0"/>
        <w:tabs>
          <w:tab w:val="left" w:pos="2700"/>
          <w:tab w:val="left" w:leader="underscore" w:pos="9360"/>
        </w:tabs>
        <w:autoSpaceDE w:val="0"/>
        <w:autoSpaceDN w:val="0"/>
        <w:adjustRightInd w:val="0"/>
        <w:spacing w:after="0" w:line="240" w:lineRule="auto"/>
        <w:jc w:val="left"/>
        <w:rPr>
          <w:rFonts w:eastAsia="Times New Roman" w:cs="Arial"/>
          <w:color w:val="000000"/>
          <w:sz w:val="18"/>
          <w:szCs w:val="18"/>
          <w:lang w:val="fr-FR"/>
        </w:rPr>
      </w:pPr>
    </w:p>
    <w:p w14:paraId="77564B11" w14:textId="77777777" w:rsidR="00AE5EFE" w:rsidRPr="00AE5EFE" w:rsidRDefault="00AE5EFE" w:rsidP="00AE5EFE">
      <w:pPr>
        <w:widowControl w:val="0"/>
        <w:tabs>
          <w:tab w:val="left" w:pos="2700"/>
          <w:tab w:val="left" w:leader="underscore" w:pos="9360"/>
        </w:tabs>
        <w:autoSpaceDE w:val="0"/>
        <w:autoSpaceDN w:val="0"/>
        <w:adjustRightInd w:val="0"/>
        <w:spacing w:after="0" w:line="240" w:lineRule="auto"/>
        <w:jc w:val="left"/>
        <w:rPr>
          <w:rFonts w:eastAsia="Times New Roman" w:cs="Arial"/>
          <w:color w:val="000000"/>
          <w:sz w:val="18"/>
          <w:szCs w:val="18"/>
          <w:lang w:val="fr-FR"/>
        </w:rPr>
      </w:pPr>
    </w:p>
    <w:p w14:paraId="448AB340" w14:textId="77777777" w:rsidR="00AE5EFE" w:rsidRPr="00AE5EFE" w:rsidRDefault="00AE5EFE" w:rsidP="00AE5EFE">
      <w:pPr>
        <w:widowControl w:val="0"/>
        <w:tabs>
          <w:tab w:val="left" w:pos="2700"/>
          <w:tab w:val="left" w:leader="underscore" w:pos="9360"/>
        </w:tabs>
        <w:autoSpaceDE w:val="0"/>
        <w:autoSpaceDN w:val="0"/>
        <w:adjustRightInd w:val="0"/>
        <w:spacing w:after="0" w:line="240" w:lineRule="auto"/>
        <w:jc w:val="left"/>
        <w:rPr>
          <w:rFonts w:eastAsia="Times New Roman" w:cs="Arial"/>
          <w:color w:val="000000"/>
          <w:sz w:val="18"/>
          <w:szCs w:val="18"/>
          <w:lang w:val="fr-FR"/>
        </w:rPr>
      </w:pPr>
    </w:p>
    <w:p w14:paraId="180B83A1" w14:textId="77777777" w:rsidR="00AE5EFE" w:rsidRPr="00AE5EFE" w:rsidRDefault="00AE5EFE" w:rsidP="00AE5EFE">
      <w:pPr>
        <w:widowControl w:val="0"/>
        <w:tabs>
          <w:tab w:val="left" w:pos="2700"/>
          <w:tab w:val="left" w:leader="underscore" w:pos="9360"/>
        </w:tabs>
        <w:autoSpaceDE w:val="0"/>
        <w:autoSpaceDN w:val="0"/>
        <w:adjustRightInd w:val="0"/>
        <w:spacing w:after="0" w:line="240" w:lineRule="auto"/>
        <w:jc w:val="left"/>
        <w:rPr>
          <w:rFonts w:eastAsia="Times New Roman" w:cs="Arial"/>
          <w:color w:val="000000"/>
          <w:sz w:val="18"/>
          <w:szCs w:val="18"/>
          <w:lang w:val="fr-FR"/>
        </w:rPr>
      </w:pPr>
    </w:p>
    <w:p w14:paraId="0CC5881D" w14:textId="77777777" w:rsidR="00AE5EFE" w:rsidRPr="00AE5EFE" w:rsidRDefault="00AE5EFE" w:rsidP="00AE5EFE">
      <w:pPr>
        <w:widowControl w:val="0"/>
        <w:tabs>
          <w:tab w:val="left" w:pos="2700"/>
          <w:tab w:val="left" w:leader="underscore" w:pos="9360"/>
        </w:tabs>
        <w:autoSpaceDE w:val="0"/>
        <w:autoSpaceDN w:val="0"/>
        <w:adjustRightInd w:val="0"/>
        <w:spacing w:after="0" w:line="240" w:lineRule="auto"/>
        <w:jc w:val="left"/>
        <w:rPr>
          <w:rFonts w:eastAsia="Times New Roman" w:cs="Arial"/>
          <w:color w:val="000000"/>
          <w:sz w:val="18"/>
          <w:szCs w:val="18"/>
          <w:lang w:val="fr-FR"/>
        </w:rPr>
      </w:pPr>
    </w:p>
    <w:p w14:paraId="11038519" w14:textId="77777777" w:rsidR="00AE5EFE" w:rsidRPr="00AE5EFE" w:rsidRDefault="00AE5EFE" w:rsidP="00AE5EFE">
      <w:pPr>
        <w:widowControl w:val="0"/>
        <w:tabs>
          <w:tab w:val="left" w:pos="2700"/>
          <w:tab w:val="left" w:leader="underscore" w:pos="9360"/>
        </w:tabs>
        <w:autoSpaceDE w:val="0"/>
        <w:autoSpaceDN w:val="0"/>
        <w:adjustRightInd w:val="0"/>
        <w:spacing w:after="0" w:line="240" w:lineRule="auto"/>
        <w:jc w:val="left"/>
        <w:rPr>
          <w:rFonts w:eastAsia="Times New Roman" w:cs="Arial"/>
          <w:color w:val="000000"/>
          <w:sz w:val="18"/>
          <w:szCs w:val="18"/>
          <w:lang w:val="fr-FR"/>
        </w:rPr>
      </w:pPr>
    </w:p>
    <w:p w14:paraId="4F15CB46" w14:textId="77777777" w:rsidR="00AE5EFE" w:rsidRPr="00AE5EFE" w:rsidRDefault="00AE5EFE" w:rsidP="00AE5EFE">
      <w:pPr>
        <w:widowControl w:val="0"/>
        <w:tabs>
          <w:tab w:val="left" w:pos="2700"/>
          <w:tab w:val="left" w:leader="underscore" w:pos="9360"/>
        </w:tabs>
        <w:autoSpaceDE w:val="0"/>
        <w:autoSpaceDN w:val="0"/>
        <w:adjustRightInd w:val="0"/>
        <w:spacing w:after="0" w:line="240" w:lineRule="auto"/>
        <w:jc w:val="left"/>
        <w:rPr>
          <w:rFonts w:eastAsia="Times New Roman" w:cs="Arial"/>
          <w:color w:val="000000"/>
          <w:sz w:val="18"/>
          <w:szCs w:val="18"/>
          <w:lang w:val="fr-FR"/>
        </w:rPr>
      </w:pPr>
    </w:p>
    <w:p w14:paraId="1224294E" w14:textId="77777777" w:rsidR="00AE5EFE" w:rsidRPr="00AE5EFE" w:rsidRDefault="00AE5EFE" w:rsidP="00AE5EFE">
      <w:pPr>
        <w:widowControl w:val="0"/>
        <w:tabs>
          <w:tab w:val="left" w:pos="2700"/>
          <w:tab w:val="left" w:leader="underscore" w:pos="9360"/>
        </w:tabs>
        <w:autoSpaceDE w:val="0"/>
        <w:autoSpaceDN w:val="0"/>
        <w:adjustRightInd w:val="0"/>
        <w:spacing w:after="0" w:line="240" w:lineRule="auto"/>
        <w:jc w:val="left"/>
        <w:rPr>
          <w:rFonts w:eastAsia="Times New Roman" w:cs="Arial"/>
          <w:color w:val="000000"/>
          <w:sz w:val="18"/>
          <w:szCs w:val="18"/>
          <w:lang w:val="fr-FR"/>
        </w:rPr>
      </w:pPr>
    </w:p>
    <w:p w14:paraId="105145E5" w14:textId="77777777" w:rsidR="00AE5EFE" w:rsidRPr="00AE5EFE" w:rsidRDefault="00AE5EFE" w:rsidP="00AE5EFE">
      <w:pPr>
        <w:widowControl w:val="0"/>
        <w:tabs>
          <w:tab w:val="left" w:pos="2700"/>
          <w:tab w:val="left" w:leader="underscore" w:pos="9360"/>
        </w:tabs>
        <w:autoSpaceDE w:val="0"/>
        <w:autoSpaceDN w:val="0"/>
        <w:adjustRightInd w:val="0"/>
        <w:spacing w:after="0" w:line="240" w:lineRule="auto"/>
        <w:jc w:val="left"/>
        <w:rPr>
          <w:rFonts w:eastAsia="Times New Roman" w:cs="Arial"/>
          <w:color w:val="000000"/>
          <w:sz w:val="18"/>
          <w:szCs w:val="18"/>
          <w:lang w:val="fr-FR"/>
        </w:rPr>
      </w:pPr>
    </w:p>
    <w:p w14:paraId="18F30A48" w14:textId="77777777" w:rsidR="00AE5EFE" w:rsidRPr="00AE5EFE" w:rsidRDefault="00AE5EFE" w:rsidP="00AE5EFE">
      <w:pPr>
        <w:widowControl w:val="0"/>
        <w:tabs>
          <w:tab w:val="left" w:pos="2700"/>
          <w:tab w:val="left" w:leader="underscore" w:pos="9360"/>
        </w:tabs>
        <w:autoSpaceDE w:val="0"/>
        <w:autoSpaceDN w:val="0"/>
        <w:adjustRightInd w:val="0"/>
        <w:spacing w:after="0" w:line="240" w:lineRule="auto"/>
        <w:jc w:val="left"/>
        <w:rPr>
          <w:rFonts w:eastAsia="Times New Roman" w:cs="Arial"/>
          <w:color w:val="000000"/>
          <w:sz w:val="18"/>
          <w:szCs w:val="18"/>
          <w:lang w:val="fr-FR"/>
        </w:rPr>
      </w:pPr>
    </w:p>
    <w:p w14:paraId="3EDE2673" w14:textId="77777777" w:rsidR="00AE5EFE" w:rsidRPr="00AE5EFE" w:rsidRDefault="00AE5EFE" w:rsidP="00AE5EFE">
      <w:pPr>
        <w:widowControl w:val="0"/>
        <w:tabs>
          <w:tab w:val="left" w:pos="2700"/>
          <w:tab w:val="left" w:leader="underscore" w:pos="9360"/>
        </w:tabs>
        <w:autoSpaceDE w:val="0"/>
        <w:autoSpaceDN w:val="0"/>
        <w:adjustRightInd w:val="0"/>
        <w:spacing w:after="0" w:line="240" w:lineRule="auto"/>
        <w:jc w:val="left"/>
        <w:rPr>
          <w:rFonts w:eastAsia="Times New Roman" w:cs="Arial"/>
          <w:color w:val="000000"/>
          <w:sz w:val="18"/>
          <w:szCs w:val="18"/>
          <w:lang w:val="fr-FR"/>
        </w:rPr>
      </w:pPr>
    </w:p>
    <w:p w14:paraId="6B75EFC1" w14:textId="77777777" w:rsidR="00AE5EFE" w:rsidRPr="00AE5EFE" w:rsidRDefault="00AE5EFE" w:rsidP="00AE5EFE">
      <w:pPr>
        <w:widowControl w:val="0"/>
        <w:tabs>
          <w:tab w:val="left" w:pos="2700"/>
          <w:tab w:val="left" w:leader="underscore" w:pos="9360"/>
        </w:tabs>
        <w:autoSpaceDE w:val="0"/>
        <w:autoSpaceDN w:val="0"/>
        <w:adjustRightInd w:val="0"/>
        <w:spacing w:after="0" w:line="240" w:lineRule="auto"/>
        <w:jc w:val="left"/>
        <w:rPr>
          <w:rFonts w:eastAsia="Times New Roman" w:cs="Arial"/>
          <w:color w:val="000000"/>
          <w:sz w:val="18"/>
          <w:szCs w:val="18"/>
          <w:lang w:val="fr-FR"/>
        </w:rPr>
      </w:pPr>
    </w:p>
    <w:p w14:paraId="267BA11F" w14:textId="77777777" w:rsidR="00AE5EFE" w:rsidRPr="00AE5EFE" w:rsidRDefault="00AE5EFE" w:rsidP="00AE5EFE">
      <w:pPr>
        <w:widowControl w:val="0"/>
        <w:tabs>
          <w:tab w:val="left" w:pos="2700"/>
          <w:tab w:val="left" w:leader="underscore" w:pos="9360"/>
        </w:tabs>
        <w:autoSpaceDE w:val="0"/>
        <w:autoSpaceDN w:val="0"/>
        <w:adjustRightInd w:val="0"/>
        <w:spacing w:after="0" w:line="240" w:lineRule="auto"/>
        <w:jc w:val="left"/>
        <w:rPr>
          <w:rFonts w:eastAsia="Times New Roman" w:cs="Arial"/>
          <w:color w:val="000000"/>
          <w:sz w:val="18"/>
          <w:szCs w:val="18"/>
          <w:lang w:val="fr-FR"/>
        </w:rPr>
      </w:pPr>
    </w:p>
    <w:p w14:paraId="6FE0EC37" w14:textId="77777777" w:rsidR="00AE5EFE" w:rsidRPr="00AE5EFE" w:rsidRDefault="00AE5EFE" w:rsidP="00AE5EFE">
      <w:pPr>
        <w:widowControl w:val="0"/>
        <w:tabs>
          <w:tab w:val="left" w:pos="2700"/>
          <w:tab w:val="left" w:leader="underscore" w:pos="9360"/>
        </w:tabs>
        <w:autoSpaceDE w:val="0"/>
        <w:autoSpaceDN w:val="0"/>
        <w:adjustRightInd w:val="0"/>
        <w:spacing w:after="0" w:line="240" w:lineRule="auto"/>
        <w:jc w:val="left"/>
        <w:rPr>
          <w:rFonts w:eastAsia="Times New Roman" w:cs="Arial"/>
          <w:color w:val="000000"/>
          <w:sz w:val="18"/>
          <w:szCs w:val="18"/>
          <w:lang w:val="fr-FR"/>
        </w:rPr>
      </w:pPr>
    </w:p>
    <w:p w14:paraId="22D2DE89" w14:textId="77777777" w:rsidR="00AE5EFE" w:rsidRPr="00AE5EFE" w:rsidRDefault="00AE5EFE" w:rsidP="00AE5EFE">
      <w:pPr>
        <w:widowControl w:val="0"/>
        <w:tabs>
          <w:tab w:val="left" w:pos="2700"/>
          <w:tab w:val="left" w:leader="underscore" w:pos="9360"/>
        </w:tabs>
        <w:autoSpaceDE w:val="0"/>
        <w:autoSpaceDN w:val="0"/>
        <w:adjustRightInd w:val="0"/>
        <w:spacing w:after="0" w:line="240" w:lineRule="auto"/>
        <w:jc w:val="left"/>
        <w:rPr>
          <w:rFonts w:eastAsia="Times New Roman" w:cs="Arial"/>
          <w:color w:val="000000"/>
          <w:sz w:val="18"/>
          <w:szCs w:val="18"/>
          <w:lang w:val="fr-FR"/>
        </w:rPr>
      </w:pPr>
    </w:p>
    <w:p w14:paraId="0EAFFE9F" w14:textId="77777777" w:rsidR="00AE5EFE" w:rsidRPr="00AE5EFE" w:rsidRDefault="00AE5EFE" w:rsidP="00AE5EFE">
      <w:pPr>
        <w:widowControl w:val="0"/>
        <w:tabs>
          <w:tab w:val="left" w:pos="2700"/>
          <w:tab w:val="left" w:leader="underscore" w:pos="9360"/>
        </w:tabs>
        <w:autoSpaceDE w:val="0"/>
        <w:autoSpaceDN w:val="0"/>
        <w:adjustRightInd w:val="0"/>
        <w:spacing w:after="0" w:line="240" w:lineRule="auto"/>
        <w:jc w:val="left"/>
        <w:rPr>
          <w:rFonts w:eastAsia="Times New Roman" w:cs="Arial"/>
          <w:color w:val="000000"/>
          <w:sz w:val="18"/>
          <w:szCs w:val="18"/>
          <w:lang w:val="fr-FR"/>
        </w:rPr>
      </w:pPr>
    </w:p>
    <w:p w14:paraId="10C7CCDE" w14:textId="77777777" w:rsidR="00AE5EFE" w:rsidRPr="00AE5EFE" w:rsidRDefault="00AE5EFE" w:rsidP="00AE5EFE">
      <w:pPr>
        <w:widowControl w:val="0"/>
        <w:pBdr>
          <w:bottom w:val="single" w:sz="6" w:space="1" w:color="auto"/>
        </w:pBdr>
        <w:autoSpaceDE w:val="0"/>
        <w:autoSpaceDN w:val="0"/>
        <w:adjustRightInd w:val="0"/>
        <w:spacing w:after="60" w:line="240" w:lineRule="auto"/>
        <w:jc w:val="right"/>
        <w:rPr>
          <w:rFonts w:eastAsia="Times New Roman" w:cs="Arial"/>
          <w:b/>
          <w:bCs/>
          <w:caps/>
          <w:color w:val="000000"/>
          <w:sz w:val="28"/>
          <w:szCs w:val="28"/>
          <w:lang w:val="en-US"/>
        </w:rPr>
      </w:pPr>
      <w:r w:rsidRPr="00AE5EFE">
        <w:rPr>
          <w:rFonts w:eastAsia="Times New Roman" w:cs="Arial"/>
          <w:b/>
          <w:bCs/>
          <w:caps/>
          <w:color w:val="000000"/>
          <w:sz w:val="28"/>
          <w:szCs w:val="28"/>
          <w:lang w:val="en-US"/>
        </w:rPr>
        <w:t>IDENTIFICATION FORM</w:t>
      </w:r>
    </w:p>
    <w:p w14:paraId="5C0B0F7A" w14:textId="77777777" w:rsidR="00AE5EFE" w:rsidRPr="00AE5EFE" w:rsidRDefault="00AE5EFE" w:rsidP="00AE5EFE">
      <w:pPr>
        <w:spacing w:after="0" w:line="240" w:lineRule="auto"/>
        <w:jc w:val="right"/>
        <w:rPr>
          <w:rFonts w:eastAsia="Times New Roman" w:cs="Arial"/>
          <w:b/>
          <w:i/>
          <w:color w:val="000000"/>
          <w:sz w:val="28"/>
          <w:szCs w:val="28"/>
          <w:lang w:val="en-US"/>
        </w:rPr>
      </w:pPr>
      <w:r w:rsidRPr="00AE5EFE">
        <w:rPr>
          <w:rFonts w:eastAsia="Times New Roman" w:cs="Arial"/>
          <w:b/>
          <w:i/>
          <w:color w:val="000000"/>
          <w:sz w:val="28"/>
          <w:szCs w:val="28"/>
          <w:lang w:val="en-US"/>
        </w:rPr>
        <w:t>AZONOSÍTÓ FORMANYOMTATVÁNY</w:t>
      </w:r>
    </w:p>
    <w:p w14:paraId="2F5DA951" w14:textId="77777777" w:rsidR="00AE5EFE" w:rsidRPr="00AE5EFE" w:rsidRDefault="00AE5EFE" w:rsidP="00AE5EFE">
      <w:pPr>
        <w:widowControl w:val="0"/>
        <w:tabs>
          <w:tab w:val="left" w:pos="2700"/>
          <w:tab w:val="left" w:leader="underscore" w:pos="9360"/>
        </w:tabs>
        <w:autoSpaceDE w:val="0"/>
        <w:autoSpaceDN w:val="0"/>
        <w:adjustRightInd w:val="0"/>
        <w:spacing w:after="0" w:line="240" w:lineRule="auto"/>
        <w:jc w:val="left"/>
        <w:rPr>
          <w:rFonts w:eastAsia="Times New Roman" w:cs="Arial"/>
          <w:color w:val="000000"/>
          <w:sz w:val="18"/>
          <w:szCs w:val="18"/>
          <w:lang w:val="en-US"/>
        </w:rPr>
      </w:pPr>
    </w:p>
    <w:p w14:paraId="373554C7" w14:textId="77777777" w:rsidR="00AE5EFE" w:rsidRPr="00AE5EFE" w:rsidRDefault="00AE5EFE" w:rsidP="00AE5EFE">
      <w:pPr>
        <w:widowControl w:val="0"/>
        <w:tabs>
          <w:tab w:val="left" w:pos="2700"/>
          <w:tab w:val="left" w:leader="underscore" w:pos="9360"/>
        </w:tabs>
        <w:autoSpaceDE w:val="0"/>
        <w:autoSpaceDN w:val="0"/>
        <w:adjustRightInd w:val="0"/>
        <w:spacing w:after="0" w:line="240" w:lineRule="auto"/>
        <w:jc w:val="left"/>
        <w:rPr>
          <w:rFonts w:eastAsia="Times New Roman" w:cs="Arial"/>
          <w:color w:val="000000"/>
          <w:sz w:val="18"/>
          <w:szCs w:val="18"/>
          <w:lang w:val="en-US"/>
        </w:rPr>
      </w:pPr>
    </w:p>
    <w:p w14:paraId="140233A8" w14:textId="77777777" w:rsidR="00AE5EFE" w:rsidRPr="00AE5EFE" w:rsidRDefault="00AE5EFE" w:rsidP="00AE5EFE">
      <w:pPr>
        <w:widowControl w:val="0"/>
        <w:tabs>
          <w:tab w:val="left" w:pos="2700"/>
          <w:tab w:val="left" w:leader="underscore" w:pos="9360"/>
        </w:tabs>
        <w:autoSpaceDE w:val="0"/>
        <w:autoSpaceDN w:val="0"/>
        <w:adjustRightInd w:val="0"/>
        <w:spacing w:after="0" w:line="240" w:lineRule="auto"/>
        <w:jc w:val="left"/>
        <w:rPr>
          <w:rFonts w:eastAsia="Times New Roman" w:cs="Arial"/>
          <w:color w:val="000000"/>
          <w:sz w:val="18"/>
          <w:szCs w:val="18"/>
          <w:lang w:val="en-US"/>
        </w:rPr>
      </w:pPr>
    </w:p>
    <w:p w14:paraId="338473F2" w14:textId="77777777" w:rsidR="00AE5EFE" w:rsidRPr="00AE5EFE" w:rsidRDefault="00AE5EFE" w:rsidP="00AE5EFE">
      <w:pPr>
        <w:widowControl w:val="0"/>
        <w:tabs>
          <w:tab w:val="left" w:pos="2700"/>
          <w:tab w:val="left" w:leader="underscore" w:pos="9360"/>
        </w:tabs>
        <w:autoSpaceDE w:val="0"/>
        <w:autoSpaceDN w:val="0"/>
        <w:adjustRightInd w:val="0"/>
        <w:spacing w:after="0" w:line="240" w:lineRule="auto"/>
        <w:jc w:val="left"/>
        <w:rPr>
          <w:rFonts w:eastAsia="Times New Roman" w:cs="Arial"/>
          <w:color w:val="000000"/>
          <w:sz w:val="18"/>
          <w:szCs w:val="18"/>
          <w:lang w:val="en-US"/>
        </w:rPr>
      </w:pPr>
    </w:p>
    <w:p w14:paraId="7B60E26D" w14:textId="77777777" w:rsidR="00AE5EFE" w:rsidRPr="00AE5EFE" w:rsidRDefault="00AE5EFE" w:rsidP="00AE5EFE">
      <w:pPr>
        <w:widowControl w:val="0"/>
        <w:tabs>
          <w:tab w:val="left" w:pos="2700"/>
          <w:tab w:val="left" w:leader="underscore" w:pos="9360"/>
        </w:tabs>
        <w:autoSpaceDE w:val="0"/>
        <w:autoSpaceDN w:val="0"/>
        <w:adjustRightInd w:val="0"/>
        <w:spacing w:after="0" w:line="240" w:lineRule="auto"/>
        <w:jc w:val="left"/>
        <w:rPr>
          <w:rFonts w:eastAsia="Times New Roman" w:cs="Arial"/>
          <w:color w:val="000000"/>
          <w:sz w:val="18"/>
          <w:szCs w:val="18"/>
          <w:lang w:val="en-US"/>
        </w:rPr>
      </w:pPr>
    </w:p>
    <w:p w14:paraId="4EDB75CB" w14:textId="77777777" w:rsidR="00AE5EFE" w:rsidRPr="00AE5EFE" w:rsidRDefault="00AE5EFE" w:rsidP="00AE5EFE">
      <w:pPr>
        <w:widowControl w:val="0"/>
        <w:tabs>
          <w:tab w:val="left" w:pos="2700"/>
          <w:tab w:val="left" w:leader="underscore" w:pos="9360"/>
        </w:tabs>
        <w:autoSpaceDE w:val="0"/>
        <w:autoSpaceDN w:val="0"/>
        <w:adjustRightInd w:val="0"/>
        <w:spacing w:after="0" w:line="240" w:lineRule="auto"/>
        <w:jc w:val="left"/>
        <w:rPr>
          <w:rFonts w:eastAsia="Times New Roman" w:cs="Arial"/>
          <w:color w:val="000000"/>
          <w:sz w:val="18"/>
          <w:szCs w:val="18"/>
          <w:lang w:val="en-US"/>
        </w:rPr>
      </w:pPr>
    </w:p>
    <w:p w14:paraId="5442D2DF" w14:textId="77777777" w:rsidR="00AE5EFE" w:rsidRPr="00AE5EFE" w:rsidRDefault="00AE5EFE" w:rsidP="00AE5EFE">
      <w:pPr>
        <w:widowControl w:val="0"/>
        <w:tabs>
          <w:tab w:val="left" w:pos="2700"/>
          <w:tab w:val="left" w:leader="underscore" w:pos="9360"/>
        </w:tabs>
        <w:autoSpaceDE w:val="0"/>
        <w:autoSpaceDN w:val="0"/>
        <w:adjustRightInd w:val="0"/>
        <w:spacing w:after="0" w:line="240" w:lineRule="auto"/>
        <w:jc w:val="left"/>
        <w:rPr>
          <w:rFonts w:eastAsia="Times New Roman" w:cs="Arial"/>
          <w:color w:val="000000"/>
          <w:sz w:val="18"/>
          <w:szCs w:val="18"/>
          <w:lang w:val="en-US"/>
        </w:rPr>
      </w:pPr>
    </w:p>
    <w:p w14:paraId="22A0A4F5" w14:textId="77777777" w:rsidR="00AE5EFE" w:rsidRPr="00AE5EFE" w:rsidRDefault="00AE5EFE" w:rsidP="00AE5EFE">
      <w:pPr>
        <w:widowControl w:val="0"/>
        <w:tabs>
          <w:tab w:val="left" w:pos="2700"/>
          <w:tab w:val="left" w:leader="underscore" w:pos="9360"/>
        </w:tabs>
        <w:autoSpaceDE w:val="0"/>
        <w:autoSpaceDN w:val="0"/>
        <w:adjustRightInd w:val="0"/>
        <w:spacing w:after="0" w:line="240" w:lineRule="auto"/>
        <w:jc w:val="left"/>
        <w:rPr>
          <w:rFonts w:eastAsia="Times New Roman" w:cs="Arial"/>
          <w:color w:val="000000"/>
          <w:sz w:val="18"/>
          <w:szCs w:val="18"/>
          <w:lang w:val="en-US"/>
        </w:rPr>
      </w:pPr>
    </w:p>
    <w:p w14:paraId="07E50CB8" w14:textId="77777777" w:rsidR="00AE5EFE" w:rsidRPr="00AE5EFE" w:rsidRDefault="00AE5EFE" w:rsidP="00AE5EFE">
      <w:pPr>
        <w:widowControl w:val="0"/>
        <w:tabs>
          <w:tab w:val="left" w:pos="2700"/>
          <w:tab w:val="left" w:leader="underscore" w:pos="9360"/>
        </w:tabs>
        <w:autoSpaceDE w:val="0"/>
        <w:autoSpaceDN w:val="0"/>
        <w:adjustRightInd w:val="0"/>
        <w:spacing w:after="0" w:line="240" w:lineRule="auto"/>
        <w:jc w:val="left"/>
        <w:rPr>
          <w:rFonts w:eastAsia="Times New Roman" w:cs="Arial"/>
          <w:color w:val="000000"/>
          <w:sz w:val="18"/>
          <w:szCs w:val="18"/>
          <w:lang w:val="en-US"/>
        </w:rPr>
      </w:pPr>
    </w:p>
    <w:p w14:paraId="7925ADC8" w14:textId="77777777" w:rsidR="00AE5EFE" w:rsidRPr="00AE5EFE" w:rsidRDefault="00AE5EFE" w:rsidP="00AE5EFE">
      <w:pPr>
        <w:widowControl w:val="0"/>
        <w:tabs>
          <w:tab w:val="left" w:pos="2700"/>
          <w:tab w:val="left" w:leader="underscore" w:pos="9360"/>
        </w:tabs>
        <w:autoSpaceDE w:val="0"/>
        <w:autoSpaceDN w:val="0"/>
        <w:adjustRightInd w:val="0"/>
        <w:spacing w:after="0" w:line="240" w:lineRule="auto"/>
        <w:jc w:val="left"/>
        <w:rPr>
          <w:rFonts w:eastAsia="Times New Roman" w:cs="Arial"/>
          <w:color w:val="000000"/>
          <w:sz w:val="18"/>
          <w:szCs w:val="18"/>
          <w:lang w:val="en-US"/>
        </w:rPr>
      </w:pPr>
    </w:p>
    <w:p w14:paraId="3588C1AD" w14:textId="77777777" w:rsidR="00AE5EFE" w:rsidRPr="00AE5EFE" w:rsidRDefault="00AE5EFE" w:rsidP="00AE5EFE">
      <w:pPr>
        <w:widowControl w:val="0"/>
        <w:tabs>
          <w:tab w:val="left" w:pos="2700"/>
          <w:tab w:val="left" w:leader="underscore" w:pos="9360"/>
        </w:tabs>
        <w:autoSpaceDE w:val="0"/>
        <w:autoSpaceDN w:val="0"/>
        <w:adjustRightInd w:val="0"/>
        <w:spacing w:after="0" w:line="240" w:lineRule="auto"/>
        <w:jc w:val="left"/>
        <w:rPr>
          <w:rFonts w:eastAsia="Times New Roman" w:cs="Arial"/>
          <w:color w:val="000000"/>
          <w:sz w:val="18"/>
          <w:szCs w:val="18"/>
          <w:lang w:val="en-US"/>
        </w:rPr>
      </w:pPr>
    </w:p>
    <w:p w14:paraId="5A7AD29A" w14:textId="77777777" w:rsidR="00AE5EFE" w:rsidRPr="00AE5EFE" w:rsidRDefault="00AE5EFE" w:rsidP="00AE5EFE">
      <w:pPr>
        <w:widowControl w:val="0"/>
        <w:tabs>
          <w:tab w:val="left" w:pos="2700"/>
          <w:tab w:val="left" w:leader="underscore" w:pos="9360"/>
        </w:tabs>
        <w:autoSpaceDE w:val="0"/>
        <w:autoSpaceDN w:val="0"/>
        <w:adjustRightInd w:val="0"/>
        <w:spacing w:after="0" w:line="240" w:lineRule="auto"/>
        <w:jc w:val="left"/>
        <w:rPr>
          <w:rFonts w:eastAsia="Times New Roman" w:cs="Arial"/>
          <w:color w:val="000000"/>
          <w:sz w:val="18"/>
          <w:szCs w:val="18"/>
          <w:lang w:val="en-US"/>
        </w:rPr>
      </w:pPr>
    </w:p>
    <w:p w14:paraId="34EE4619" w14:textId="77777777" w:rsidR="00AE5EFE" w:rsidRPr="00AE5EFE" w:rsidRDefault="00AE5EFE" w:rsidP="00AE5EFE">
      <w:pPr>
        <w:widowControl w:val="0"/>
        <w:tabs>
          <w:tab w:val="left" w:pos="2700"/>
          <w:tab w:val="left" w:leader="underscore" w:pos="9360"/>
        </w:tabs>
        <w:autoSpaceDE w:val="0"/>
        <w:autoSpaceDN w:val="0"/>
        <w:adjustRightInd w:val="0"/>
        <w:spacing w:after="0" w:line="240" w:lineRule="auto"/>
        <w:jc w:val="left"/>
        <w:rPr>
          <w:rFonts w:eastAsia="Times New Roman" w:cs="Arial"/>
          <w:color w:val="000000"/>
          <w:sz w:val="18"/>
          <w:szCs w:val="18"/>
          <w:lang w:val="en-US"/>
        </w:rPr>
      </w:pPr>
    </w:p>
    <w:p w14:paraId="3403F2FE" w14:textId="77777777" w:rsidR="00AE5EFE" w:rsidRPr="00AE5EFE" w:rsidRDefault="00AE5EFE" w:rsidP="00AE5EFE">
      <w:pPr>
        <w:widowControl w:val="0"/>
        <w:tabs>
          <w:tab w:val="left" w:pos="2700"/>
          <w:tab w:val="left" w:leader="underscore" w:pos="9360"/>
        </w:tabs>
        <w:autoSpaceDE w:val="0"/>
        <w:autoSpaceDN w:val="0"/>
        <w:adjustRightInd w:val="0"/>
        <w:spacing w:after="0" w:line="240" w:lineRule="auto"/>
        <w:jc w:val="left"/>
        <w:rPr>
          <w:rFonts w:eastAsia="Times New Roman" w:cs="Arial"/>
          <w:color w:val="000000"/>
          <w:sz w:val="18"/>
          <w:szCs w:val="18"/>
          <w:lang w:val="en-US"/>
        </w:rPr>
      </w:pPr>
    </w:p>
    <w:p w14:paraId="168DBFCF" w14:textId="77777777" w:rsidR="00AE5EFE" w:rsidRPr="00AE5EFE" w:rsidRDefault="00AE5EFE" w:rsidP="00AE5EFE">
      <w:pPr>
        <w:widowControl w:val="0"/>
        <w:tabs>
          <w:tab w:val="left" w:pos="2700"/>
          <w:tab w:val="left" w:leader="underscore" w:pos="9360"/>
        </w:tabs>
        <w:autoSpaceDE w:val="0"/>
        <w:autoSpaceDN w:val="0"/>
        <w:adjustRightInd w:val="0"/>
        <w:spacing w:after="0" w:line="240" w:lineRule="auto"/>
        <w:jc w:val="left"/>
        <w:rPr>
          <w:rFonts w:eastAsia="Times New Roman" w:cs="Arial"/>
          <w:color w:val="000000"/>
          <w:sz w:val="18"/>
          <w:szCs w:val="18"/>
          <w:lang w:val="en-US"/>
        </w:rPr>
      </w:pPr>
    </w:p>
    <w:p w14:paraId="57043141" w14:textId="77777777" w:rsidR="00AE5EFE" w:rsidRPr="00AE5EFE" w:rsidRDefault="00AE5EFE" w:rsidP="00AE5EFE">
      <w:pPr>
        <w:widowControl w:val="0"/>
        <w:tabs>
          <w:tab w:val="left" w:pos="2700"/>
          <w:tab w:val="left" w:leader="underscore" w:pos="9360"/>
        </w:tabs>
        <w:autoSpaceDE w:val="0"/>
        <w:autoSpaceDN w:val="0"/>
        <w:adjustRightInd w:val="0"/>
        <w:spacing w:after="0" w:line="240" w:lineRule="auto"/>
        <w:jc w:val="left"/>
        <w:rPr>
          <w:rFonts w:eastAsia="Times New Roman" w:cs="Arial"/>
          <w:color w:val="000000"/>
          <w:sz w:val="18"/>
          <w:szCs w:val="18"/>
          <w:lang w:val="en-US"/>
        </w:rPr>
      </w:pPr>
    </w:p>
    <w:p w14:paraId="56E26846" w14:textId="77777777" w:rsidR="00AE5EFE" w:rsidRPr="00AE5EFE" w:rsidRDefault="00AE5EFE" w:rsidP="00AE5EFE">
      <w:pPr>
        <w:widowControl w:val="0"/>
        <w:tabs>
          <w:tab w:val="left" w:pos="2700"/>
          <w:tab w:val="left" w:leader="underscore" w:pos="9360"/>
        </w:tabs>
        <w:autoSpaceDE w:val="0"/>
        <w:autoSpaceDN w:val="0"/>
        <w:adjustRightInd w:val="0"/>
        <w:spacing w:after="0" w:line="240" w:lineRule="auto"/>
        <w:jc w:val="left"/>
        <w:rPr>
          <w:rFonts w:eastAsia="Times New Roman" w:cs="Arial"/>
          <w:color w:val="000000"/>
          <w:sz w:val="18"/>
          <w:szCs w:val="18"/>
          <w:lang w:val="en-US"/>
        </w:rPr>
      </w:pPr>
    </w:p>
    <w:p w14:paraId="46C72137" w14:textId="77777777" w:rsidR="00AE5EFE" w:rsidRPr="00AE5EFE" w:rsidRDefault="00AE5EFE" w:rsidP="00AE5EFE">
      <w:pPr>
        <w:widowControl w:val="0"/>
        <w:tabs>
          <w:tab w:val="left" w:pos="2700"/>
          <w:tab w:val="left" w:leader="underscore" w:pos="9360"/>
        </w:tabs>
        <w:autoSpaceDE w:val="0"/>
        <w:autoSpaceDN w:val="0"/>
        <w:adjustRightInd w:val="0"/>
        <w:spacing w:after="0" w:line="240" w:lineRule="auto"/>
        <w:jc w:val="left"/>
        <w:rPr>
          <w:rFonts w:eastAsia="Times New Roman" w:cs="Arial"/>
          <w:color w:val="000000"/>
          <w:sz w:val="18"/>
          <w:szCs w:val="18"/>
          <w:lang w:val="en-US"/>
        </w:rPr>
      </w:pPr>
    </w:p>
    <w:p w14:paraId="60522860" w14:textId="77777777" w:rsidR="00AE5EFE" w:rsidRPr="00AE5EFE" w:rsidRDefault="00AE5EFE" w:rsidP="00AE5EFE">
      <w:pPr>
        <w:widowControl w:val="0"/>
        <w:tabs>
          <w:tab w:val="left" w:pos="2700"/>
          <w:tab w:val="left" w:leader="underscore" w:pos="9360"/>
        </w:tabs>
        <w:autoSpaceDE w:val="0"/>
        <w:autoSpaceDN w:val="0"/>
        <w:adjustRightInd w:val="0"/>
        <w:spacing w:after="0" w:line="240" w:lineRule="auto"/>
        <w:jc w:val="left"/>
        <w:rPr>
          <w:rFonts w:eastAsia="Times New Roman" w:cs="Arial"/>
          <w:color w:val="000000"/>
          <w:sz w:val="18"/>
          <w:szCs w:val="18"/>
          <w:lang w:val="en-US"/>
        </w:rPr>
      </w:pPr>
    </w:p>
    <w:p w14:paraId="4AE3CC35" w14:textId="77777777" w:rsidR="00AE5EFE" w:rsidRPr="00AE5EFE" w:rsidRDefault="00AE5EFE" w:rsidP="00AE5EFE">
      <w:pPr>
        <w:widowControl w:val="0"/>
        <w:tabs>
          <w:tab w:val="left" w:pos="2700"/>
          <w:tab w:val="left" w:leader="underscore" w:pos="9360"/>
        </w:tabs>
        <w:autoSpaceDE w:val="0"/>
        <w:autoSpaceDN w:val="0"/>
        <w:adjustRightInd w:val="0"/>
        <w:spacing w:after="0" w:line="240" w:lineRule="auto"/>
        <w:jc w:val="left"/>
        <w:rPr>
          <w:rFonts w:eastAsia="Times New Roman" w:cs="Arial"/>
          <w:color w:val="000000"/>
          <w:sz w:val="18"/>
          <w:szCs w:val="18"/>
          <w:lang w:val="en-US"/>
        </w:rPr>
      </w:pPr>
    </w:p>
    <w:p w14:paraId="201DE539" w14:textId="77777777" w:rsidR="00AE5EFE" w:rsidRPr="00AE5EFE" w:rsidRDefault="00AE5EFE" w:rsidP="00AE5EFE">
      <w:pPr>
        <w:widowControl w:val="0"/>
        <w:tabs>
          <w:tab w:val="left" w:pos="2700"/>
          <w:tab w:val="left" w:leader="underscore" w:pos="9360"/>
        </w:tabs>
        <w:autoSpaceDE w:val="0"/>
        <w:autoSpaceDN w:val="0"/>
        <w:adjustRightInd w:val="0"/>
        <w:spacing w:after="0" w:line="240" w:lineRule="auto"/>
        <w:jc w:val="left"/>
        <w:rPr>
          <w:rFonts w:eastAsia="Times New Roman" w:cs="Arial"/>
          <w:color w:val="000000"/>
          <w:sz w:val="18"/>
          <w:szCs w:val="18"/>
          <w:lang w:val="en-US"/>
        </w:rPr>
      </w:pPr>
    </w:p>
    <w:p w14:paraId="35EF78A0" w14:textId="77777777" w:rsidR="00AE5EFE" w:rsidRPr="00AE5EFE" w:rsidRDefault="00AE5EFE" w:rsidP="00AE5EFE">
      <w:pPr>
        <w:widowControl w:val="0"/>
        <w:tabs>
          <w:tab w:val="left" w:pos="2700"/>
          <w:tab w:val="left" w:leader="underscore" w:pos="9360"/>
        </w:tabs>
        <w:autoSpaceDE w:val="0"/>
        <w:autoSpaceDN w:val="0"/>
        <w:adjustRightInd w:val="0"/>
        <w:spacing w:after="0" w:line="240" w:lineRule="auto"/>
        <w:jc w:val="left"/>
        <w:rPr>
          <w:rFonts w:eastAsia="Times New Roman" w:cs="Arial"/>
          <w:color w:val="000000"/>
          <w:sz w:val="18"/>
          <w:szCs w:val="18"/>
          <w:lang w:val="en-US"/>
        </w:rPr>
      </w:pPr>
    </w:p>
    <w:p w14:paraId="3EF35F74" w14:textId="77777777" w:rsidR="00AE5EFE" w:rsidRPr="00AE5EFE" w:rsidRDefault="00AE5EFE" w:rsidP="00AE5EFE">
      <w:pPr>
        <w:widowControl w:val="0"/>
        <w:tabs>
          <w:tab w:val="left" w:pos="2700"/>
          <w:tab w:val="left" w:leader="underscore" w:pos="9360"/>
        </w:tabs>
        <w:autoSpaceDE w:val="0"/>
        <w:autoSpaceDN w:val="0"/>
        <w:adjustRightInd w:val="0"/>
        <w:spacing w:after="0" w:line="240" w:lineRule="auto"/>
        <w:jc w:val="left"/>
        <w:rPr>
          <w:rFonts w:eastAsia="Times New Roman" w:cs="Arial"/>
          <w:color w:val="000000"/>
          <w:sz w:val="18"/>
          <w:szCs w:val="18"/>
          <w:lang w:val="en-US"/>
        </w:rPr>
      </w:pPr>
    </w:p>
    <w:p w14:paraId="19A1AA01" w14:textId="4A3CDA42" w:rsidR="00AE5EFE" w:rsidRPr="00AE5EFE" w:rsidRDefault="00AE5EFE" w:rsidP="00AE5EFE">
      <w:pPr>
        <w:widowControl w:val="0"/>
        <w:tabs>
          <w:tab w:val="left" w:pos="7920"/>
        </w:tabs>
        <w:autoSpaceDE w:val="0"/>
        <w:autoSpaceDN w:val="0"/>
        <w:adjustRightInd w:val="0"/>
        <w:spacing w:after="0" w:line="240" w:lineRule="auto"/>
        <w:ind w:left="3420"/>
        <w:jc w:val="left"/>
        <w:rPr>
          <w:rFonts w:eastAsia="Times New Roman" w:cs="Arial"/>
          <w:b/>
          <w:bCs/>
          <w:color w:val="000000"/>
          <w:sz w:val="18"/>
          <w:szCs w:val="18"/>
          <w:lang w:val="en-US"/>
        </w:rPr>
      </w:pPr>
      <w:r w:rsidRPr="00AE5EFE">
        <w:rPr>
          <w:rFonts w:eastAsia="Times New Roman" w:cs="Arial"/>
          <w:b/>
          <w:bCs/>
          <w:color w:val="000000"/>
          <w:sz w:val="18"/>
          <w:szCs w:val="18"/>
          <w:lang w:val="en-US"/>
        </w:rPr>
        <w:t xml:space="preserve">Date (Version) </w:t>
      </w:r>
      <w:r w:rsidRPr="00AE5EFE">
        <w:rPr>
          <w:rFonts w:eastAsia="Times New Roman" w:cs="Arial"/>
          <w:b/>
          <w:bCs/>
          <w:color w:val="000000"/>
          <w:sz w:val="18"/>
          <w:szCs w:val="18"/>
        </w:rPr>
        <w:t xml:space="preserve">/ </w:t>
      </w:r>
      <w:r w:rsidRPr="00AE5EFE">
        <w:rPr>
          <w:rFonts w:eastAsia="Times New Roman" w:cs="Arial"/>
          <w:b/>
          <w:bCs/>
          <w:i/>
          <w:color w:val="000000"/>
          <w:sz w:val="18"/>
          <w:szCs w:val="18"/>
        </w:rPr>
        <w:t>Dátum (verzió)</w:t>
      </w:r>
      <w:r w:rsidRPr="00AE5EFE">
        <w:rPr>
          <w:rFonts w:eastAsia="Times New Roman" w:cs="Arial"/>
          <w:b/>
          <w:bCs/>
          <w:color w:val="000000"/>
          <w:sz w:val="18"/>
          <w:szCs w:val="18"/>
          <w:lang w:val="en-US"/>
        </w:rPr>
        <w:t> </w:t>
      </w:r>
      <w:r w:rsidRPr="00AE5EFE">
        <w:rPr>
          <w:rFonts w:eastAsia="Times New Roman" w:cs="Arial"/>
          <w:b/>
          <w:bCs/>
          <w:color w:val="000000"/>
          <w:sz w:val="18"/>
          <w:szCs w:val="18"/>
          <w:lang w:val="en-US"/>
        </w:rPr>
        <w:tab/>
      </w:r>
      <w:del w:id="2" w:author="Author">
        <w:r w:rsidRPr="00AE5EFE">
          <w:rPr>
            <w:rFonts w:eastAsia="Times New Roman" w:cs="Arial"/>
            <w:b/>
            <w:bCs/>
            <w:color w:val="000000"/>
            <w:sz w:val="18"/>
            <w:szCs w:val="18"/>
            <w:lang w:val="en-US"/>
          </w:rPr>
          <w:delText>25/04</w:delText>
        </w:r>
      </w:del>
      <w:ins w:id="3" w:author="Author">
        <w:r w:rsidRPr="00AE5EFE">
          <w:rPr>
            <w:rFonts w:eastAsia="Times New Roman" w:cs="Arial"/>
            <w:b/>
            <w:bCs/>
            <w:color w:val="000000"/>
            <w:sz w:val="18"/>
            <w:szCs w:val="18"/>
            <w:lang w:val="en-US"/>
          </w:rPr>
          <w:t>2</w:t>
        </w:r>
        <w:r w:rsidR="00996DAC">
          <w:rPr>
            <w:rFonts w:eastAsia="Times New Roman" w:cs="Arial"/>
            <w:b/>
            <w:bCs/>
            <w:color w:val="000000"/>
            <w:sz w:val="18"/>
            <w:szCs w:val="18"/>
            <w:lang w:val="en-US"/>
          </w:rPr>
          <w:t>4</w:t>
        </w:r>
        <w:r w:rsidRPr="00AE5EFE">
          <w:rPr>
            <w:rFonts w:eastAsia="Times New Roman" w:cs="Arial"/>
            <w:b/>
            <w:bCs/>
            <w:color w:val="000000"/>
            <w:sz w:val="18"/>
            <w:szCs w:val="18"/>
            <w:lang w:val="en-US"/>
          </w:rPr>
          <w:t>/0</w:t>
        </w:r>
        <w:r w:rsidR="00996DAC">
          <w:rPr>
            <w:rFonts w:eastAsia="Times New Roman" w:cs="Arial"/>
            <w:b/>
            <w:bCs/>
            <w:color w:val="000000"/>
            <w:sz w:val="18"/>
            <w:szCs w:val="18"/>
            <w:lang w:val="en-US"/>
          </w:rPr>
          <w:t>8</w:t>
        </w:r>
      </w:ins>
      <w:r w:rsidRPr="00AE5EFE">
        <w:rPr>
          <w:rFonts w:eastAsia="Times New Roman" w:cs="Arial"/>
          <w:b/>
          <w:bCs/>
          <w:color w:val="000000"/>
          <w:sz w:val="18"/>
          <w:szCs w:val="18"/>
          <w:lang w:val="en-US"/>
        </w:rPr>
        <w:t>/2022</w:t>
      </w:r>
    </w:p>
    <w:p w14:paraId="6A039910" w14:textId="77777777" w:rsidR="00AE5EFE" w:rsidRPr="00AE5EFE" w:rsidRDefault="00AE5EFE" w:rsidP="00AE5EFE">
      <w:pPr>
        <w:widowControl w:val="0"/>
        <w:tabs>
          <w:tab w:val="left" w:pos="7920"/>
        </w:tabs>
        <w:autoSpaceDE w:val="0"/>
        <w:autoSpaceDN w:val="0"/>
        <w:adjustRightInd w:val="0"/>
        <w:spacing w:after="0" w:line="240" w:lineRule="auto"/>
        <w:ind w:left="3420"/>
        <w:jc w:val="left"/>
        <w:rPr>
          <w:rFonts w:eastAsia="Times New Roman" w:cs="Arial"/>
          <w:b/>
          <w:bCs/>
          <w:color w:val="000000"/>
          <w:sz w:val="18"/>
          <w:szCs w:val="18"/>
          <w:lang w:val="en-US"/>
        </w:rPr>
      </w:pPr>
      <w:r w:rsidRPr="00AE5EFE">
        <w:rPr>
          <w:rFonts w:eastAsia="Times New Roman" w:cs="Arial"/>
          <w:b/>
          <w:bCs/>
          <w:color w:val="000000"/>
          <w:sz w:val="18"/>
          <w:szCs w:val="18"/>
          <w:lang w:val="en-US"/>
        </w:rPr>
        <w:t xml:space="preserve">Place / </w:t>
      </w:r>
      <w:r w:rsidRPr="00AE5EFE">
        <w:rPr>
          <w:rFonts w:eastAsia="Times New Roman" w:cs="Arial"/>
          <w:b/>
          <w:bCs/>
          <w:i/>
          <w:iCs/>
          <w:color w:val="000000"/>
          <w:sz w:val="18"/>
          <w:szCs w:val="18"/>
        </w:rPr>
        <w:t>hely</w:t>
      </w:r>
      <w:r w:rsidRPr="00AE5EFE">
        <w:rPr>
          <w:rFonts w:eastAsia="Times New Roman" w:cs="Arial"/>
          <w:b/>
          <w:bCs/>
          <w:color w:val="000000"/>
          <w:sz w:val="18"/>
          <w:szCs w:val="18"/>
          <w:lang w:val="en-US"/>
        </w:rPr>
        <w:tab/>
        <w:t>Budapest</w:t>
      </w:r>
    </w:p>
    <w:p w14:paraId="2713FD90" w14:textId="77777777" w:rsidR="00AE5EFE" w:rsidRPr="00AE5EFE" w:rsidRDefault="00AE5EFE" w:rsidP="00AE5EFE">
      <w:pPr>
        <w:widowControl w:val="0"/>
        <w:tabs>
          <w:tab w:val="left" w:pos="7920"/>
        </w:tabs>
        <w:autoSpaceDE w:val="0"/>
        <w:autoSpaceDN w:val="0"/>
        <w:adjustRightInd w:val="0"/>
        <w:spacing w:after="0" w:line="240" w:lineRule="auto"/>
        <w:ind w:left="3420"/>
        <w:jc w:val="left"/>
        <w:rPr>
          <w:rFonts w:eastAsia="Times New Roman" w:cs="Arial"/>
          <w:b/>
          <w:bCs/>
          <w:color w:val="000000"/>
          <w:sz w:val="18"/>
          <w:szCs w:val="18"/>
          <w:lang w:val="fr-FR"/>
        </w:rPr>
      </w:pPr>
      <w:r w:rsidRPr="00AE5EFE">
        <w:rPr>
          <w:rFonts w:eastAsia="Times New Roman" w:cs="Arial"/>
          <w:b/>
          <w:bCs/>
          <w:color w:val="000000"/>
          <w:sz w:val="18"/>
          <w:szCs w:val="18"/>
          <w:lang w:val="en-US"/>
        </w:rPr>
        <w:t>Document number</w:t>
      </w:r>
      <w:r w:rsidRPr="00AE5EFE">
        <w:rPr>
          <w:rFonts w:eastAsia="Times New Roman" w:cs="Arial"/>
          <w:b/>
          <w:bCs/>
          <w:color w:val="000000"/>
          <w:sz w:val="18"/>
          <w:szCs w:val="18"/>
          <w:lang w:val="fr-FR"/>
        </w:rPr>
        <w:t xml:space="preserve"> / </w:t>
      </w:r>
      <w:r w:rsidRPr="00AE5EFE">
        <w:rPr>
          <w:rFonts w:eastAsia="Times New Roman" w:cs="Arial"/>
          <w:b/>
          <w:bCs/>
          <w:i/>
          <w:iCs/>
          <w:color w:val="000000"/>
          <w:sz w:val="18"/>
          <w:szCs w:val="18"/>
        </w:rPr>
        <w:t>dokumentum száma</w:t>
      </w:r>
      <w:r w:rsidRPr="00AE5EFE">
        <w:rPr>
          <w:rFonts w:eastAsia="Times New Roman" w:cs="Arial"/>
          <w:b/>
          <w:bCs/>
          <w:color w:val="000000"/>
          <w:sz w:val="18"/>
          <w:szCs w:val="18"/>
          <w:lang w:val="fr-FR"/>
        </w:rPr>
        <w:tab/>
        <w:t>D01</w:t>
      </w:r>
    </w:p>
    <w:p w14:paraId="44F355BA" w14:textId="77777777" w:rsidR="00AE5EFE" w:rsidRPr="00AE5EFE" w:rsidRDefault="00AE5EFE" w:rsidP="00AE5EFE">
      <w:pPr>
        <w:widowControl w:val="0"/>
        <w:tabs>
          <w:tab w:val="left" w:pos="2700"/>
          <w:tab w:val="left" w:leader="underscore" w:pos="9360"/>
        </w:tabs>
        <w:autoSpaceDE w:val="0"/>
        <w:autoSpaceDN w:val="0"/>
        <w:adjustRightInd w:val="0"/>
        <w:spacing w:after="0" w:line="240" w:lineRule="auto"/>
        <w:jc w:val="left"/>
        <w:rPr>
          <w:rFonts w:eastAsia="Times New Roman" w:cs="Arial"/>
          <w:color w:val="000000"/>
          <w:sz w:val="18"/>
          <w:szCs w:val="18"/>
          <w:lang w:val="fr-FR"/>
        </w:rPr>
      </w:pPr>
    </w:p>
    <w:bookmarkEnd w:id="1"/>
    <w:p w14:paraId="462CA74C" w14:textId="77777777" w:rsidR="00AE5EFE" w:rsidRPr="00AE5EFE" w:rsidRDefault="00AE5EFE" w:rsidP="00AE5EFE">
      <w:pPr>
        <w:spacing w:after="0" w:line="240" w:lineRule="auto"/>
        <w:jc w:val="left"/>
        <w:rPr>
          <w:rFonts w:eastAsia="Times New Roman" w:cs="Arial"/>
          <w:color w:val="000000"/>
          <w:sz w:val="24"/>
          <w:szCs w:val="24"/>
          <w:lang w:val="en-US"/>
        </w:rPr>
      </w:pPr>
    </w:p>
    <w:bookmarkEnd w:id="0"/>
    <w:p w14:paraId="3A1AE993" w14:textId="77777777" w:rsidR="00AE5EFE" w:rsidRPr="00AE5EFE" w:rsidRDefault="00AE5EFE" w:rsidP="00AE5EFE">
      <w:pPr>
        <w:spacing w:after="0" w:line="240" w:lineRule="auto"/>
        <w:jc w:val="left"/>
        <w:rPr>
          <w:rFonts w:eastAsia="Times New Roman" w:cs="Arial"/>
          <w:color w:val="000000"/>
          <w:sz w:val="24"/>
          <w:szCs w:val="24"/>
          <w:lang w:val="en-US"/>
        </w:rPr>
      </w:pPr>
    </w:p>
    <w:p w14:paraId="357F7383" w14:textId="77777777" w:rsidR="00AE5EFE" w:rsidRPr="00AE5EFE" w:rsidRDefault="00AE5EFE" w:rsidP="00AE5EFE">
      <w:pPr>
        <w:spacing w:after="200" w:line="276" w:lineRule="auto"/>
        <w:jc w:val="left"/>
        <w:rPr>
          <w:rFonts w:eastAsia="Times New Roman" w:cs="Arial"/>
          <w:color w:val="000000"/>
          <w:sz w:val="24"/>
          <w:szCs w:val="24"/>
          <w:lang w:val="en-US"/>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062"/>
      </w:tblGrid>
      <w:tr w:rsidR="00AE5EFE" w:rsidRPr="00AE5EFE" w14:paraId="2A8F50E4" w14:textId="77777777" w:rsidTr="00AE5EFE">
        <w:tc>
          <w:tcPr>
            <w:tcW w:w="9212" w:type="dxa"/>
            <w:tcBorders>
              <w:top w:val="single" w:sz="4" w:space="0" w:color="000000"/>
              <w:left w:val="single" w:sz="4" w:space="0" w:color="000000"/>
              <w:bottom w:val="single" w:sz="4" w:space="0" w:color="000000"/>
              <w:right w:val="single" w:sz="4" w:space="0" w:color="000000"/>
            </w:tcBorders>
            <w:shd w:val="clear" w:color="auto" w:fill="53AE09"/>
            <w:hideMark/>
          </w:tcPr>
          <w:p w14:paraId="757F2A86" w14:textId="77777777" w:rsidR="00AE5EFE" w:rsidRPr="00AE5EFE" w:rsidRDefault="00AE5EFE" w:rsidP="00AE5EFE">
            <w:pPr>
              <w:keepNext/>
              <w:keepLines/>
              <w:spacing w:before="120" w:after="0" w:line="240" w:lineRule="auto"/>
              <w:jc w:val="left"/>
              <w:outlineLvl w:val="0"/>
              <w:rPr>
                <w:rFonts w:eastAsia="Times New Roman" w:cs="Arial"/>
                <w:b/>
                <w:bCs/>
                <w:color w:val="FFFFFF"/>
                <w:sz w:val="24"/>
                <w:szCs w:val="28"/>
                <w:lang w:val="en-US"/>
              </w:rPr>
            </w:pPr>
            <w:r w:rsidRPr="00AE5EFE">
              <w:rPr>
                <w:rFonts w:eastAsia="Times New Roman" w:cs="Arial"/>
                <w:b/>
                <w:bCs/>
                <w:color w:val="FFFFFF"/>
                <w:sz w:val="24"/>
                <w:szCs w:val="28"/>
                <w:lang w:val="en-US"/>
              </w:rPr>
              <w:t xml:space="preserve">1. General information on the applicant / </w:t>
            </w:r>
            <w:r w:rsidRPr="00AE5EFE">
              <w:rPr>
                <w:rFonts w:eastAsia="Times New Roman" w:cs="Arial"/>
                <w:b/>
                <w:bCs/>
                <w:color w:val="FFFFFF"/>
                <w:sz w:val="24"/>
                <w:szCs w:val="28"/>
              </w:rPr>
              <w:t>A jelentkező általános adatai</w:t>
            </w:r>
          </w:p>
        </w:tc>
      </w:tr>
    </w:tbl>
    <w:p w14:paraId="571EF831" w14:textId="77777777" w:rsidR="00AE5EFE" w:rsidRPr="00AE5EFE" w:rsidRDefault="00AE5EFE" w:rsidP="00AE5EFE">
      <w:pPr>
        <w:spacing w:after="0" w:line="240" w:lineRule="auto"/>
        <w:jc w:val="left"/>
        <w:rPr>
          <w:rFonts w:eastAsia="Times New Roman" w:cs="Arial"/>
          <w:color w:val="000000"/>
          <w:sz w:val="24"/>
          <w:szCs w:val="24"/>
          <w:lang w:val="en-US"/>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532"/>
        <w:gridCol w:w="4530"/>
      </w:tblGrid>
      <w:tr w:rsidR="00AE5EFE" w:rsidRPr="00AE5EFE" w14:paraId="418DD7AF" w14:textId="77777777" w:rsidTr="00AE5EFE">
        <w:tc>
          <w:tcPr>
            <w:tcW w:w="9212" w:type="dxa"/>
            <w:gridSpan w:val="2"/>
            <w:tcBorders>
              <w:top w:val="single" w:sz="4" w:space="0" w:color="000000"/>
              <w:left w:val="single" w:sz="4" w:space="0" w:color="000000"/>
              <w:bottom w:val="single" w:sz="4" w:space="0" w:color="000000"/>
              <w:right w:val="single" w:sz="4" w:space="0" w:color="000000"/>
            </w:tcBorders>
            <w:shd w:val="clear" w:color="auto" w:fill="0A96B3"/>
            <w:hideMark/>
          </w:tcPr>
          <w:p w14:paraId="5A2466EF" w14:textId="77777777" w:rsidR="00AE5EFE" w:rsidRPr="00AE5EFE" w:rsidRDefault="00AE5EFE" w:rsidP="00AE5EFE">
            <w:pPr>
              <w:spacing w:after="0" w:line="240" w:lineRule="auto"/>
              <w:jc w:val="left"/>
              <w:rPr>
                <w:rFonts w:eastAsia="Times New Roman" w:cs="Arial"/>
                <w:b/>
                <w:i/>
                <w:color w:val="FFFFFF"/>
                <w:sz w:val="24"/>
                <w:szCs w:val="24"/>
                <w:lang w:val="en-US"/>
              </w:rPr>
            </w:pPr>
            <w:r w:rsidRPr="00AE5EFE">
              <w:rPr>
                <w:rFonts w:eastAsia="Times New Roman" w:cs="Arial"/>
                <w:b/>
                <w:color w:val="FFFFFF"/>
                <w:sz w:val="24"/>
                <w:szCs w:val="24"/>
                <w:lang w:val="en-US"/>
              </w:rPr>
              <w:t>Name of company and Company Registration /</w:t>
            </w:r>
            <w:r w:rsidRPr="00AE5EFE">
              <w:rPr>
                <w:rFonts w:eastAsia="Times New Roman" w:cs="Arial"/>
                <w:b/>
                <w:color w:val="FFFFFF"/>
                <w:sz w:val="24"/>
                <w:szCs w:val="24"/>
              </w:rPr>
              <w:t xml:space="preserve"> </w:t>
            </w:r>
            <w:r w:rsidRPr="00AE5EFE">
              <w:rPr>
                <w:rFonts w:eastAsia="Times New Roman" w:cs="Arial"/>
                <w:b/>
                <w:i/>
                <w:color w:val="FFFFFF"/>
                <w:sz w:val="24"/>
                <w:szCs w:val="24"/>
              </w:rPr>
              <w:t>A cég neve és bejegyzése</w:t>
            </w:r>
          </w:p>
        </w:tc>
      </w:tr>
      <w:tr w:rsidR="00AE5EFE" w:rsidRPr="00AE5EFE" w14:paraId="174DDCD0" w14:textId="77777777" w:rsidTr="00AE5EFE">
        <w:tc>
          <w:tcPr>
            <w:tcW w:w="4606" w:type="dxa"/>
            <w:tcBorders>
              <w:top w:val="single" w:sz="4" w:space="0" w:color="000000"/>
              <w:left w:val="single" w:sz="4" w:space="0" w:color="000000"/>
              <w:bottom w:val="single" w:sz="4" w:space="0" w:color="000000"/>
              <w:right w:val="single" w:sz="4" w:space="0" w:color="000000"/>
            </w:tcBorders>
            <w:shd w:val="clear" w:color="auto" w:fill="FFFFFF"/>
          </w:tcPr>
          <w:p w14:paraId="79982DE3" w14:textId="77777777" w:rsidR="00AE5EFE" w:rsidRPr="00AE5EFE" w:rsidRDefault="00AE5EFE" w:rsidP="00AE5EFE">
            <w:pPr>
              <w:spacing w:after="0" w:line="240" w:lineRule="auto"/>
              <w:jc w:val="left"/>
              <w:rPr>
                <w:rFonts w:eastAsia="Times New Roman" w:cs="Arial"/>
                <w:color w:val="000000"/>
                <w:sz w:val="18"/>
                <w:szCs w:val="18"/>
                <w:lang w:val="en-US"/>
              </w:rPr>
            </w:pPr>
            <w:r w:rsidRPr="00AE5EFE">
              <w:rPr>
                <w:rFonts w:eastAsia="Times New Roman" w:cs="Arial"/>
                <w:color w:val="000000"/>
                <w:sz w:val="18"/>
                <w:szCs w:val="18"/>
                <w:lang w:val="en-US"/>
              </w:rPr>
              <w:t>Corporate name according to the Company Register</w:t>
            </w:r>
          </w:p>
          <w:p w14:paraId="5E254B15" w14:textId="77777777" w:rsidR="00AE5EFE" w:rsidRPr="00AE5EFE" w:rsidRDefault="00AE5EFE" w:rsidP="00AE5EFE">
            <w:pPr>
              <w:spacing w:after="0" w:line="240" w:lineRule="auto"/>
              <w:jc w:val="left"/>
              <w:rPr>
                <w:rFonts w:eastAsia="Times New Roman" w:cs="Arial"/>
                <w:i/>
                <w:color w:val="000000"/>
                <w:sz w:val="18"/>
                <w:szCs w:val="18"/>
              </w:rPr>
            </w:pPr>
            <w:r w:rsidRPr="00AE5EFE">
              <w:rPr>
                <w:rFonts w:eastAsia="Times New Roman" w:cs="Arial"/>
                <w:i/>
                <w:color w:val="000000"/>
                <w:sz w:val="18"/>
                <w:szCs w:val="18"/>
              </w:rPr>
              <w:t xml:space="preserve">A bejegyzés (cégkivonat) szerinti cégnév </w:t>
            </w:r>
          </w:p>
          <w:p w14:paraId="57BE5AF1" w14:textId="77777777" w:rsidR="00AE5EFE" w:rsidRPr="00AE5EFE" w:rsidRDefault="00AE5EFE" w:rsidP="00AE5EFE">
            <w:pPr>
              <w:spacing w:after="0" w:line="240" w:lineRule="auto"/>
              <w:jc w:val="left"/>
              <w:rPr>
                <w:rFonts w:eastAsia="Times New Roman" w:cs="Arial"/>
                <w:i/>
                <w:color w:val="000000"/>
                <w:sz w:val="18"/>
                <w:szCs w:val="18"/>
                <w:lang w:val="en-US"/>
              </w:rPr>
            </w:pPr>
          </w:p>
          <w:p w14:paraId="3CB3A21F" w14:textId="77777777" w:rsidR="00AE5EFE" w:rsidRPr="00AE5EFE" w:rsidRDefault="00AE5EFE" w:rsidP="00AE5EFE">
            <w:pPr>
              <w:spacing w:after="0" w:line="240" w:lineRule="auto"/>
              <w:jc w:val="left"/>
              <w:rPr>
                <w:rFonts w:eastAsia="Times New Roman" w:cs="Arial"/>
                <w:i/>
                <w:color w:val="000000"/>
                <w:sz w:val="18"/>
                <w:szCs w:val="18"/>
                <w:lang w:val="en-US"/>
              </w:rPr>
            </w:pPr>
          </w:p>
        </w:tc>
        <w:tc>
          <w:tcPr>
            <w:tcW w:w="4606" w:type="dxa"/>
            <w:tcBorders>
              <w:top w:val="single" w:sz="4" w:space="0" w:color="000000"/>
              <w:left w:val="single" w:sz="4" w:space="0" w:color="000000"/>
              <w:bottom w:val="single" w:sz="4" w:space="0" w:color="000000"/>
              <w:right w:val="single" w:sz="4" w:space="0" w:color="000000"/>
            </w:tcBorders>
            <w:shd w:val="clear" w:color="auto" w:fill="FFFFFF"/>
          </w:tcPr>
          <w:p w14:paraId="525F5F8B" w14:textId="77777777" w:rsidR="00AE5EFE" w:rsidRPr="00AE5EFE" w:rsidRDefault="00AE5EFE" w:rsidP="00AE5EFE">
            <w:pPr>
              <w:spacing w:after="0" w:line="240" w:lineRule="auto"/>
              <w:jc w:val="left"/>
              <w:rPr>
                <w:rFonts w:eastAsia="Times New Roman" w:cs="Arial"/>
                <w:color w:val="000000"/>
                <w:sz w:val="18"/>
                <w:szCs w:val="18"/>
                <w:lang w:val="en-US"/>
              </w:rPr>
            </w:pPr>
            <w:r w:rsidRPr="00AE5EFE">
              <w:rPr>
                <w:rFonts w:eastAsia="Times New Roman" w:cs="Arial"/>
                <w:color w:val="000000"/>
                <w:sz w:val="18"/>
                <w:szCs w:val="18"/>
                <w:lang w:val="en-US"/>
              </w:rPr>
              <w:t>Legal status</w:t>
            </w:r>
          </w:p>
          <w:p w14:paraId="2FE140FF" w14:textId="77777777" w:rsidR="00AE5EFE" w:rsidRPr="00AE5EFE" w:rsidRDefault="00AE5EFE" w:rsidP="00AE5EFE">
            <w:pPr>
              <w:spacing w:after="0" w:line="240" w:lineRule="auto"/>
              <w:jc w:val="left"/>
              <w:rPr>
                <w:rFonts w:eastAsia="Times New Roman" w:cs="Arial"/>
                <w:i/>
                <w:color w:val="000000"/>
                <w:sz w:val="18"/>
                <w:szCs w:val="18"/>
              </w:rPr>
            </w:pPr>
            <w:r w:rsidRPr="00AE5EFE">
              <w:rPr>
                <w:rFonts w:eastAsia="Times New Roman" w:cs="Arial"/>
                <w:i/>
                <w:color w:val="000000"/>
                <w:sz w:val="18"/>
                <w:szCs w:val="18"/>
              </w:rPr>
              <w:t>Jogállás</w:t>
            </w:r>
          </w:p>
          <w:p w14:paraId="6F8746E2" w14:textId="77777777" w:rsidR="00AE5EFE" w:rsidRPr="00AE5EFE" w:rsidRDefault="00AE5EFE" w:rsidP="00AE5EFE">
            <w:pPr>
              <w:spacing w:after="0" w:line="240" w:lineRule="auto"/>
              <w:jc w:val="left"/>
              <w:rPr>
                <w:rFonts w:eastAsia="Times New Roman" w:cs="Arial"/>
                <w:i/>
                <w:color w:val="000000"/>
                <w:sz w:val="18"/>
                <w:szCs w:val="18"/>
                <w:lang w:val="en-US"/>
              </w:rPr>
            </w:pPr>
          </w:p>
          <w:p w14:paraId="33B73A8C" w14:textId="77777777" w:rsidR="00AE5EFE" w:rsidRPr="00AE5EFE" w:rsidRDefault="00AE5EFE" w:rsidP="00AE5EFE">
            <w:pPr>
              <w:spacing w:after="0" w:line="240" w:lineRule="auto"/>
              <w:jc w:val="left"/>
              <w:rPr>
                <w:rFonts w:eastAsia="Times New Roman" w:cs="Arial"/>
                <w:i/>
                <w:color w:val="000000"/>
                <w:sz w:val="18"/>
                <w:szCs w:val="18"/>
                <w:lang w:val="en-US"/>
              </w:rPr>
            </w:pPr>
          </w:p>
        </w:tc>
      </w:tr>
      <w:tr w:rsidR="00AE5EFE" w:rsidRPr="00AE5EFE" w14:paraId="245EAAB2" w14:textId="77777777" w:rsidTr="00AE5EFE">
        <w:tc>
          <w:tcPr>
            <w:tcW w:w="4606" w:type="dxa"/>
            <w:tcBorders>
              <w:top w:val="single" w:sz="4" w:space="0" w:color="000000"/>
              <w:left w:val="single" w:sz="4" w:space="0" w:color="000000"/>
              <w:bottom w:val="single" w:sz="4" w:space="0" w:color="000000"/>
              <w:right w:val="single" w:sz="4" w:space="0" w:color="000000"/>
            </w:tcBorders>
            <w:shd w:val="clear" w:color="auto" w:fill="FFFFFF"/>
          </w:tcPr>
          <w:p w14:paraId="211CC3C6" w14:textId="77777777" w:rsidR="00AE5EFE" w:rsidRPr="00AE5EFE" w:rsidRDefault="00AE5EFE" w:rsidP="00AE5EFE">
            <w:pPr>
              <w:spacing w:after="0" w:line="240" w:lineRule="auto"/>
              <w:jc w:val="left"/>
              <w:rPr>
                <w:rFonts w:eastAsia="Times New Roman" w:cs="Arial"/>
                <w:color w:val="000000"/>
                <w:sz w:val="18"/>
                <w:szCs w:val="18"/>
                <w:lang w:val="en-US"/>
              </w:rPr>
            </w:pPr>
            <w:r w:rsidRPr="00AE5EFE">
              <w:rPr>
                <w:rFonts w:eastAsia="Times New Roman" w:cs="Arial"/>
                <w:color w:val="000000"/>
                <w:sz w:val="18"/>
                <w:szCs w:val="18"/>
                <w:lang w:val="en-US"/>
              </w:rPr>
              <w:t>Company Registration Number</w:t>
            </w:r>
          </w:p>
          <w:p w14:paraId="678F3CD9" w14:textId="77777777" w:rsidR="00AE5EFE" w:rsidRPr="00AE5EFE" w:rsidRDefault="00AE5EFE" w:rsidP="00AE5EFE">
            <w:pPr>
              <w:spacing w:after="0" w:line="240" w:lineRule="auto"/>
              <w:jc w:val="left"/>
              <w:rPr>
                <w:rFonts w:eastAsia="Times New Roman" w:cs="Arial"/>
                <w:i/>
                <w:color w:val="000000"/>
                <w:sz w:val="18"/>
                <w:szCs w:val="18"/>
              </w:rPr>
            </w:pPr>
            <w:r w:rsidRPr="00AE5EFE">
              <w:rPr>
                <w:rFonts w:eastAsia="Times New Roman" w:cs="Arial"/>
                <w:i/>
                <w:color w:val="000000"/>
                <w:sz w:val="18"/>
                <w:szCs w:val="18"/>
              </w:rPr>
              <w:t>Nyilvántartási szám (cégjegyzékszám)</w:t>
            </w:r>
          </w:p>
          <w:p w14:paraId="7D1E3A54" w14:textId="77777777" w:rsidR="00AE5EFE" w:rsidRPr="00AE5EFE" w:rsidRDefault="00AE5EFE" w:rsidP="00AE5EFE">
            <w:pPr>
              <w:spacing w:after="0" w:line="240" w:lineRule="auto"/>
              <w:jc w:val="left"/>
              <w:rPr>
                <w:rFonts w:eastAsia="Times New Roman" w:cs="Arial"/>
                <w:color w:val="000000"/>
                <w:sz w:val="18"/>
                <w:szCs w:val="18"/>
                <w:lang w:val="en-US"/>
              </w:rPr>
            </w:pPr>
          </w:p>
          <w:p w14:paraId="0BB09F21" w14:textId="77777777" w:rsidR="00AE5EFE" w:rsidRPr="00AE5EFE" w:rsidRDefault="00AE5EFE" w:rsidP="00AE5EFE">
            <w:pPr>
              <w:spacing w:after="0" w:line="240" w:lineRule="auto"/>
              <w:jc w:val="left"/>
              <w:rPr>
                <w:rFonts w:eastAsia="Times New Roman" w:cs="Arial"/>
                <w:color w:val="000000"/>
                <w:sz w:val="18"/>
                <w:szCs w:val="18"/>
                <w:lang w:val="en-US"/>
              </w:rPr>
            </w:pPr>
          </w:p>
        </w:tc>
        <w:tc>
          <w:tcPr>
            <w:tcW w:w="4606" w:type="dxa"/>
            <w:tcBorders>
              <w:top w:val="single" w:sz="4" w:space="0" w:color="000000"/>
              <w:left w:val="single" w:sz="4" w:space="0" w:color="000000"/>
              <w:bottom w:val="single" w:sz="4" w:space="0" w:color="000000"/>
              <w:right w:val="single" w:sz="4" w:space="0" w:color="000000"/>
            </w:tcBorders>
            <w:shd w:val="clear" w:color="auto" w:fill="FFFFFF"/>
          </w:tcPr>
          <w:p w14:paraId="11D57D26" w14:textId="77777777" w:rsidR="00AE5EFE" w:rsidRPr="00AE5EFE" w:rsidRDefault="00AE5EFE" w:rsidP="00AE5EFE">
            <w:pPr>
              <w:spacing w:after="0" w:line="240" w:lineRule="auto"/>
              <w:jc w:val="left"/>
              <w:rPr>
                <w:rFonts w:eastAsia="Times New Roman" w:cs="Arial"/>
                <w:color w:val="000000"/>
                <w:sz w:val="18"/>
                <w:szCs w:val="18"/>
                <w:lang w:val="en-US"/>
              </w:rPr>
            </w:pPr>
            <w:r w:rsidRPr="00AE5EFE">
              <w:rPr>
                <w:rFonts w:eastAsia="Times New Roman" w:cs="Arial"/>
                <w:color w:val="000000"/>
                <w:sz w:val="18"/>
                <w:szCs w:val="18"/>
                <w:lang w:val="en-US"/>
              </w:rPr>
              <w:t>Country of Registration</w:t>
            </w:r>
          </w:p>
          <w:p w14:paraId="462ECB35" w14:textId="77777777" w:rsidR="00AE5EFE" w:rsidRPr="00AE5EFE" w:rsidRDefault="00AE5EFE" w:rsidP="00AE5EFE">
            <w:pPr>
              <w:spacing w:after="0" w:line="240" w:lineRule="auto"/>
              <w:jc w:val="left"/>
              <w:rPr>
                <w:rFonts w:eastAsia="Times New Roman" w:cs="Arial"/>
                <w:i/>
                <w:color w:val="000000"/>
                <w:sz w:val="18"/>
                <w:szCs w:val="18"/>
              </w:rPr>
            </w:pPr>
            <w:r w:rsidRPr="00AE5EFE">
              <w:rPr>
                <w:rFonts w:eastAsia="Times New Roman" w:cs="Arial"/>
                <w:i/>
                <w:color w:val="000000"/>
                <w:sz w:val="18"/>
                <w:szCs w:val="18"/>
              </w:rPr>
              <w:t>Bejegyzés helye</w:t>
            </w:r>
          </w:p>
          <w:p w14:paraId="0C369722" w14:textId="77777777" w:rsidR="00AE5EFE" w:rsidRPr="00AE5EFE" w:rsidRDefault="00AE5EFE" w:rsidP="00AE5EFE">
            <w:pPr>
              <w:spacing w:after="0" w:line="240" w:lineRule="auto"/>
              <w:jc w:val="left"/>
              <w:rPr>
                <w:rFonts w:eastAsia="Times New Roman" w:cs="Arial"/>
                <w:i/>
                <w:color w:val="000000"/>
                <w:sz w:val="18"/>
                <w:szCs w:val="18"/>
                <w:lang w:val="en-US"/>
              </w:rPr>
            </w:pPr>
          </w:p>
          <w:p w14:paraId="2550B5E4" w14:textId="77777777" w:rsidR="00AE5EFE" w:rsidRPr="00AE5EFE" w:rsidRDefault="00AE5EFE" w:rsidP="00AE5EFE">
            <w:pPr>
              <w:spacing w:after="0" w:line="240" w:lineRule="auto"/>
              <w:jc w:val="left"/>
              <w:rPr>
                <w:rFonts w:eastAsia="Times New Roman" w:cs="Arial"/>
                <w:i/>
                <w:color w:val="000000"/>
                <w:sz w:val="18"/>
                <w:szCs w:val="18"/>
                <w:lang w:val="en-US"/>
              </w:rPr>
            </w:pPr>
          </w:p>
        </w:tc>
      </w:tr>
      <w:tr w:rsidR="00AE5EFE" w:rsidRPr="00AE5EFE" w14:paraId="1A43D607" w14:textId="77777777" w:rsidTr="00AE5EFE">
        <w:tc>
          <w:tcPr>
            <w:tcW w:w="4606" w:type="dxa"/>
            <w:tcBorders>
              <w:top w:val="single" w:sz="4" w:space="0" w:color="000000"/>
              <w:left w:val="single" w:sz="4" w:space="0" w:color="000000"/>
              <w:bottom w:val="single" w:sz="4" w:space="0" w:color="000000"/>
              <w:right w:val="single" w:sz="4" w:space="0" w:color="000000"/>
            </w:tcBorders>
            <w:shd w:val="clear" w:color="auto" w:fill="FFFFFF"/>
          </w:tcPr>
          <w:p w14:paraId="5EC73159" w14:textId="77777777" w:rsidR="00AE5EFE" w:rsidRPr="00AE5EFE" w:rsidRDefault="00AE5EFE" w:rsidP="00AE5EFE">
            <w:pPr>
              <w:spacing w:after="0" w:line="240" w:lineRule="auto"/>
              <w:jc w:val="left"/>
              <w:rPr>
                <w:rFonts w:eastAsia="Times New Roman" w:cs="Arial"/>
                <w:color w:val="000000"/>
                <w:sz w:val="18"/>
                <w:szCs w:val="18"/>
                <w:lang w:val="en-US"/>
              </w:rPr>
            </w:pPr>
            <w:r w:rsidRPr="00AE5EFE">
              <w:rPr>
                <w:rFonts w:eastAsia="Times New Roman" w:cs="Arial"/>
                <w:color w:val="000000"/>
                <w:sz w:val="18"/>
                <w:szCs w:val="18"/>
                <w:lang w:val="en-US"/>
              </w:rPr>
              <w:t>VAT number</w:t>
            </w:r>
          </w:p>
          <w:p w14:paraId="1ABD1680" w14:textId="77777777" w:rsidR="00AE5EFE" w:rsidRPr="00AE5EFE" w:rsidRDefault="00AE5EFE" w:rsidP="00AE5EFE">
            <w:pPr>
              <w:spacing w:after="0" w:line="240" w:lineRule="auto"/>
              <w:jc w:val="left"/>
              <w:rPr>
                <w:rFonts w:eastAsia="Times New Roman" w:cs="Arial"/>
                <w:i/>
                <w:color w:val="000000"/>
                <w:sz w:val="18"/>
                <w:szCs w:val="18"/>
              </w:rPr>
            </w:pPr>
            <w:r w:rsidRPr="00AE5EFE">
              <w:rPr>
                <w:rFonts w:eastAsia="Times New Roman" w:cs="Arial"/>
                <w:i/>
                <w:color w:val="000000"/>
                <w:sz w:val="18"/>
                <w:szCs w:val="18"/>
              </w:rPr>
              <w:t>Adószám</w:t>
            </w:r>
          </w:p>
          <w:p w14:paraId="6314E6F1" w14:textId="77777777" w:rsidR="00AE5EFE" w:rsidRPr="00AE5EFE" w:rsidRDefault="00AE5EFE" w:rsidP="00AE5EFE">
            <w:pPr>
              <w:spacing w:after="0" w:line="240" w:lineRule="auto"/>
              <w:jc w:val="left"/>
              <w:rPr>
                <w:rFonts w:eastAsia="Times New Roman" w:cs="Arial"/>
                <w:i/>
                <w:color w:val="000000"/>
                <w:sz w:val="18"/>
                <w:szCs w:val="18"/>
                <w:lang w:val="en-US"/>
              </w:rPr>
            </w:pPr>
          </w:p>
          <w:p w14:paraId="33EC9F77" w14:textId="77777777" w:rsidR="00AE5EFE" w:rsidRPr="00AE5EFE" w:rsidRDefault="00AE5EFE" w:rsidP="00AE5EFE">
            <w:pPr>
              <w:spacing w:after="0" w:line="240" w:lineRule="auto"/>
              <w:jc w:val="left"/>
              <w:rPr>
                <w:rFonts w:eastAsia="Times New Roman" w:cs="Arial"/>
                <w:i/>
                <w:color w:val="000000"/>
                <w:sz w:val="18"/>
                <w:szCs w:val="18"/>
                <w:lang w:val="en-US"/>
              </w:rPr>
            </w:pPr>
          </w:p>
        </w:tc>
        <w:tc>
          <w:tcPr>
            <w:tcW w:w="4606" w:type="dxa"/>
            <w:tcBorders>
              <w:top w:val="single" w:sz="4" w:space="0" w:color="000000"/>
              <w:left w:val="single" w:sz="4" w:space="0" w:color="000000"/>
              <w:bottom w:val="single" w:sz="4" w:space="0" w:color="000000"/>
              <w:right w:val="single" w:sz="4" w:space="0" w:color="000000"/>
            </w:tcBorders>
            <w:shd w:val="clear" w:color="auto" w:fill="FFFFFF"/>
          </w:tcPr>
          <w:p w14:paraId="17AE71FF" w14:textId="77777777" w:rsidR="00AE5EFE" w:rsidRPr="00AE5EFE" w:rsidRDefault="00AE5EFE" w:rsidP="00AE5EFE">
            <w:pPr>
              <w:spacing w:after="0" w:line="240" w:lineRule="auto"/>
              <w:jc w:val="left"/>
              <w:rPr>
                <w:rFonts w:eastAsia="Times New Roman" w:cs="Arial"/>
                <w:color w:val="000000"/>
                <w:sz w:val="18"/>
                <w:szCs w:val="18"/>
                <w:lang w:val="en-US"/>
              </w:rPr>
            </w:pPr>
            <w:r w:rsidRPr="00AE5EFE">
              <w:rPr>
                <w:rFonts w:eastAsia="Times New Roman" w:cs="Arial"/>
                <w:color w:val="000000"/>
                <w:sz w:val="18"/>
                <w:szCs w:val="18"/>
                <w:lang w:val="en-US"/>
              </w:rPr>
              <w:t>Bank account number</w:t>
            </w:r>
          </w:p>
          <w:p w14:paraId="1A580E58" w14:textId="77777777" w:rsidR="00AE5EFE" w:rsidRPr="00AE5EFE" w:rsidRDefault="00AE5EFE" w:rsidP="00AE5EFE">
            <w:pPr>
              <w:spacing w:after="0" w:line="240" w:lineRule="auto"/>
              <w:jc w:val="left"/>
              <w:rPr>
                <w:rFonts w:eastAsia="Times New Roman" w:cs="Arial"/>
                <w:i/>
                <w:color w:val="000000"/>
                <w:sz w:val="18"/>
                <w:szCs w:val="18"/>
              </w:rPr>
            </w:pPr>
            <w:r w:rsidRPr="00AE5EFE">
              <w:rPr>
                <w:rFonts w:eastAsia="Times New Roman" w:cs="Arial"/>
                <w:i/>
                <w:color w:val="000000"/>
                <w:sz w:val="18"/>
                <w:szCs w:val="18"/>
              </w:rPr>
              <w:t>Bankszámlaszám</w:t>
            </w:r>
          </w:p>
          <w:p w14:paraId="3F2AFD1E" w14:textId="77777777" w:rsidR="00AE5EFE" w:rsidRPr="00AE5EFE" w:rsidRDefault="00AE5EFE" w:rsidP="00AE5EFE">
            <w:pPr>
              <w:spacing w:after="0" w:line="240" w:lineRule="auto"/>
              <w:jc w:val="left"/>
              <w:rPr>
                <w:rFonts w:eastAsia="Times New Roman" w:cs="Arial"/>
                <w:i/>
                <w:color w:val="000000"/>
                <w:sz w:val="18"/>
                <w:szCs w:val="18"/>
                <w:lang w:val="en-US"/>
              </w:rPr>
            </w:pPr>
          </w:p>
          <w:p w14:paraId="6F3D35BF" w14:textId="77777777" w:rsidR="00AE5EFE" w:rsidRPr="00AE5EFE" w:rsidRDefault="00AE5EFE" w:rsidP="00AE5EFE">
            <w:pPr>
              <w:spacing w:after="0" w:line="240" w:lineRule="auto"/>
              <w:jc w:val="left"/>
              <w:rPr>
                <w:rFonts w:eastAsia="Times New Roman" w:cs="Arial"/>
                <w:color w:val="000000"/>
                <w:sz w:val="18"/>
                <w:szCs w:val="18"/>
                <w:lang w:val="en-US"/>
              </w:rPr>
            </w:pPr>
          </w:p>
        </w:tc>
      </w:tr>
      <w:tr w:rsidR="00AE5EFE" w:rsidRPr="00AE5EFE" w14:paraId="58D5CB97" w14:textId="77777777" w:rsidTr="00AE5EFE">
        <w:tc>
          <w:tcPr>
            <w:tcW w:w="9212" w:type="dxa"/>
            <w:gridSpan w:val="2"/>
            <w:tcBorders>
              <w:top w:val="single" w:sz="4" w:space="0" w:color="000000"/>
              <w:left w:val="single" w:sz="4" w:space="0" w:color="000000"/>
              <w:bottom w:val="single" w:sz="4" w:space="0" w:color="000000"/>
              <w:right w:val="single" w:sz="4" w:space="0" w:color="000000"/>
            </w:tcBorders>
            <w:shd w:val="clear" w:color="auto" w:fill="0A96B3"/>
            <w:hideMark/>
          </w:tcPr>
          <w:p w14:paraId="377684EA" w14:textId="77777777" w:rsidR="00AE5EFE" w:rsidRPr="00AE5EFE" w:rsidRDefault="00AE5EFE" w:rsidP="00AE5EFE">
            <w:pPr>
              <w:spacing w:after="0" w:line="240" w:lineRule="auto"/>
              <w:jc w:val="left"/>
              <w:rPr>
                <w:rFonts w:eastAsia="Times New Roman" w:cs="Arial"/>
                <w:b/>
                <w:i/>
                <w:color w:val="FFFFFF"/>
                <w:sz w:val="24"/>
                <w:szCs w:val="24"/>
                <w:lang w:val="en-US"/>
              </w:rPr>
            </w:pPr>
            <w:r w:rsidRPr="00AE5EFE">
              <w:rPr>
                <w:rFonts w:eastAsia="Times New Roman" w:cs="Arial"/>
                <w:b/>
                <w:color w:val="FFFFFF"/>
                <w:sz w:val="24"/>
                <w:szCs w:val="24"/>
                <w:lang w:val="en-US"/>
              </w:rPr>
              <w:t xml:space="preserve">Address of the applicant – Head office / </w:t>
            </w:r>
            <w:r w:rsidRPr="00AE5EFE">
              <w:rPr>
                <w:rFonts w:eastAsia="Times New Roman" w:cs="Arial"/>
                <w:b/>
                <w:i/>
                <w:color w:val="FFFFFF"/>
                <w:sz w:val="24"/>
                <w:szCs w:val="24"/>
              </w:rPr>
              <w:t>A jelentkező címe – székhely</w:t>
            </w:r>
          </w:p>
        </w:tc>
      </w:tr>
      <w:tr w:rsidR="00AE5EFE" w:rsidRPr="00AE5EFE" w14:paraId="1247B69B" w14:textId="77777777" w:rsidTr="00AE5EFE">
        <w:tc>
          <w:tcPr>
            <w:tcW w:w="4606" w:type="dxa"/>
            <w:tcBorders>
              <w:top w:val="single" w:sz="4" w:space="0" w:color="000000"/>
              <w:left w:val="single" w:sz="4" w:space="0" w:color="000000"/>
              <w:bottom w:val="single" w:sz="4" w:space="0" w:color="000000"/>
              <w:right w:val="single" w:sz="4" w:space="0" w:color="000000"/>
            </w:tcBorders>
            <w:shd w:val="clear" w:color="auto" w:fill="FFFFFF"/>
          </w:tcPr>
          <w:p w14:paraId="1CF03DBE" w14:textId="77777777" w:rsidR="00AE5EFE" w:rsidRPr="00AE5EFE" w:rsidRDefault="00AE5EFE" w:rsidP="00AE5EFE">
            <w:pPr>
              <w:spacing w:after="0" w:line="240" w:lineRule="auto"/>
              <w:jc w:val="left"/>
              <w:rPr>
                <w:rFonts w:eastAsia="Times New Roman" w:cs="Arial"/>
                <w:color w:val="000000"/>
                <w:sz w:val="18"/>
                <w:szCs w:val="18"/>
                <w:lang w:val="en-US"/>
              </w:rPr>
            </w:pPr>
            <w:r w:rsidRPr="00AE5EFE">
              <w:rPr>
                <w:rFonts w:eastAsia="Times New Roman" w:cs="Arial"/>
                <w:color w:val="000000"/>
                <w:sz w:val="18"/>
                <w:szCs w:val="18"/>
                <w:lang w:val="en-US"/>
              </w:rPr>
              <w:t>Address</w:t>
            </w:r>
          </w:p>
          <w:p w14:paraId="477D6C5A" w14:textId="77777777" w:rsidR="00AE5EFE" w:rsidRPr="00AE5EFE" w:rsidRDefault="00AE5EFE" w:rsidP="00AE5EFE">
            <w:pPr>
              <w:spacing w:after="0" w:line="240" w:lineRule="auto"/>
              <w:jc w:val="left"/>
              <w:rPr>
                <w:rFonts w:eastAsia="Times New Roman" w:cs="Arial"/>
                <w:i/>
                <w:color w:val="000000"/>
                <w:sz w:val="18"/>
                <w:szCs w:val="18"/>
              </w:rPr>
            </w:pPr>
            <w:r w:rsidRPr="00AE5EFE">
              <w:rPr>
                <w:rFonts w:eastAsia="Times New Roman" w:cs="Arial"/>
                <w:i/>
                <w:color w:val="000000"/>
                <w:sz w:val="18"/>
                <w:szCs w:val="18"/>
              </w:rPr>
              <w:t>Cím</w:t>
            </w:r>
          </w:p>
          <w:p w14:paraId="31B299BB" w14:textId="77777777" w:rsidR="00AE5EFE" w:rsidRPr="00AE5EFE" w:rsidRDefault="00AE5EFE" w:rsidP="00AE5EFE">
            <w:pPr>
              <w:spacing w:after="0" w:line="240" w:lineRule="auto"/>
              <w:jc w:val="left"/>
              <w:rPr>
                <w:rFonts w:eastAsia="Times New Roman" w:cs="Arial"/>
                <w:i/>
                <w:color w:val="000000"/>
                <w:sz w:val="18"/>
                <w:szCs w:val="18"/>
                <w:lang w:val="en-US"/>
              </w:rPr>
            </w:pPr>
          </w:p>
          <w:p w14:paraId="2BC05707" w14:textId="77777777" w:rsidR="00AE5EFE" w:rsidRPr="00AE5EFE" w:rsidRDefault="00AE5EFE" w:rsidP="00AE5EFE">
            <w:pPr>
              <w:spacing w:after="0" w:line="240" w:lineRule="auto"/>
              <w:jc w:val="left"/>
              <w:rPr>
                <w:rFonts w:eastAsia="Times New Roman" w:cs="Arial"/>
                <w:i/>
                <w:color w:val="000000"/>
                <w:sz w:val="18"/>
                <w:szCs w:val="18"/>
                <w:lang w:val="en-US"/>
              </w:rPr>
            </w:pPr>
          </w:p>
        </w:tc>
        <w:tc>
          <w:tcPr>
            <w:tcW w:w="4606" w:type="dxa"/>
            <w:tcBorders>
              <w:top w:val="single" w:sz="4" w:space="0" w:color="000000"/>
              <w:left w:val="single" w:sz="4" w:space="0" w:color="000000"/>
              <w:bottom w:val="single" w:sz="4" w:space="0" w:color="000000"/>
              <w:right w:val="single" w:sz="4" w:space="0" w:color="000000"/>
            </w:tcBorders>
            <w:shd w:val="clear" w:color="auto" w:fill="FFFFFF"/>
          </w:tcPr>
          <w:p w14:paraId="0CD774F3" w14:textId="77777777" w:rsidR="00AE5EFE" w:rsidRPr="00AE5EFE" w:rsidRDefault="00AE5EFE" w:rsidP="00AE5EFE">
            <w:pPr>
              <w:spacing w:after="0" w:line="240" w:lineRule="auto"/>
              <w:jc w:val="left"/>
              <w:rPr>
                <w:rFonts w:eastAsia="Times New Roman" w:cs="Arial"/>
                <w:color w:val="000000"/>
                <w:sz w:val="18"/>
                <w:szCs w:val="18"/>
                <w:lang w:val="en-US"/>
              </w:rPr>
            </w:pPr>
            <w:r w:rsidRPr="00AE5EFE">
              <w:rPr>
                <w:rFonts w:eastAsia="Times New Roman" w:cs="Arial"/>
                <w:color w:val="000000"/>
                <w:sz w:val="18"/>
                <w:szCs w:val="18"/>
                <w:lang w:val="en-US"/>
              </w:rPr>
              <w:t>Post Code</w:t>
            </w:r>
          </w:p>
          <w:p w14:paraId="40AE33BE" w14:textId="77777777" w:rsidR="00AE5EFE" w:rsidRPr="00AE5EFE" w:rsidRDefault="00AE5EFE" w:rsidP="00AE5EFE">
            <w:pPr>
              <w:spacing w:after="0" w:line="240" w:lineRule="auto"/>
              <w:jc w:val="left"/>
              <w:rPr>
                <w:rFonts w:eastAsia="Times New Roman" w:cs="Arial"/>
                <w:i/>
                <w:color w:val="000000"/>
                <w:sz w:val="18"/>
                <w:szCs w:val="18"/>
              </w:rPr>
            </w:pPr>
            <w:r w:rsidRPr="00AE5EFE">
              <w:rPr>
                <w:rFonts w:eastAsia="Times New Roman" w:cs="Arial"/>
                <w:i/>
                <w:color w:val="000000"/>
                <w:sz w:val="18"/>
                <w:szCs w:val="18"/>
              </w:rPr>
              <w:t>Irányítószám</w:t>
            </w:r>
          </w:p>
          <w:p w14:paraId="7603D2F7" w14:textId="77777777" w:rsidR="00AE5EFE" w:rsidRPr="00AE5EFE" w:rsidRDefault="00AE5EFE" w:rsidP="00AE5EFE">
            <w:pPr>
              <w:spacing w:after="0" w:line="240" w:lineRule="auto"/>
              <w:jc w:val="left"/>
              <w:rPr>
                <w:rFonts w:eastAsia="Times New Roman" w:cs="Arial"/>
                <w:i/>
                <w:color w:val="000000"/>
                <w:sz w:val="18"/>
                <w:szCs w:val="18"/>
                <w:lang w:val="en-US"/>
              </w:rPr>
            </w:pPr>
          </w:p>
          <w:p w14:paraId="0BC150DC" w14:textId="77777777" w:rsidR="00AE5EFE" w:rsidRPr="00AE5EFE" w:rsidRDefault="00AE5EFE" w:rsidP="00AE5EFE">
            <w:pPr>
              <w:spacing w:after="0" w:line="240" w:lineRule="auto"/>
              <w:jc w:val="left"/>
              <w:rPr>
                <w:rFonts w:eastAsia="Times New Roman" w:cs="Arial"/>
                <w:i/>
                <w:color w:val="000000"/>
                <w:sz w:val="18"/>
                <w:szCs w:val="18"/>
                <w:lang w:val="en-US"/>
              </w:rPr>
            </w:pPr>
          </w:p>
        </w:tc>
      </w:tr>
      <w:tr w:rsidR="00AE5EFE" w:rsidRPr="00AE5EFE" w14:paraId="11F0E777" w14:textId="77777777" w:rsidTr="00AE5EFE">
        <w:trPr>
          <w:trHeight w:val="906"/>
        </w:trPr>
        <w:tc>
          <w:tcPr>
            <w:tcW w:w="4606" w:type="dxa"/>
            <w:tcBorders>
              <w:top w:val="single" w:sz="4" w:space="0" w:color="000000"/>
              <w:left w:val="single" w:sz="4" w:space="0" w:color="000000"/>
              <w:bottom w:val="single" w:sz="4" w:space="0" w:color="000000"/>
              <w:right w:val="single" w:sz="4" w:space="0" w:color="000000"/>
            </w:tcBorders>
            <w:shd w:val="clear" w:color="auto" w:fill="FFFFFF"/>
          </w:tcPr>
          <w:p w14:paraId="64351200" w14:textId="77777777" w:rsidR="00AE5EFE" w:rsidRPr="00AE5EFE" w:rsidRDefault="00AE5EFE" w:rsidP="00AE5EFE">
            <w:pPr>
              <w:spacing w:after="0" w:line="240" w:lineRule="auto"/>
              <w:jc w:val="left"/>
              <w:rPr>
                <w:rFonts w:eastAsia="Times New Roman" w:cs="Arial"/>
                <w:color w:val="000000"/>
                <w:sz w:val="18"/>
                <w:szCs w:val="18"/>
                <w:lang w:val="en-US"/>
              </w:rPr>
            </w:pPr>
            <w:r w:rsidRPr="00AE5EFE">
              <w:rPr>
                <w:rFonts w:eastAsia="Times New Roman" w:cs="Arial"/>
                <w:color w:val="000000"/>
                <w:sz w:val="18"/>
                <w:szCs w:val="18"/>
                <w:lang w:val="en-US"/>
              </w:rPr>
              <w:t>Country</w:t>
            </w:r>
          </w:p>
          <w:p w14:paraId="630084F5" w14:textId="77777777" w:rsidR="00AE5EFE" w:rsidRPr="00AE5EFE" w:rsidRDefault="00AE5EFE" w:rsidP="00AE5EFE">
            <w:pPr>
              <w:spacing w:after="0" w:line="240" w:lineRule="auto"/>
              <w:jc w:val="left"/>
              <w:rPr>
                <w:rFonts w:eastAsia="Times New Roman" w:cs="Arial"/>
                <w:i/>
                <w:color w:val="000000"/>
                <w:sz w:val="18"/>
                <w:szCs w:val="18"/>
              </w:rPr>
            </w:pPr>
            <w:r w:rsidRPr="00AE5EFE">
              <w:rPr>
                <w:rFonts w:eastAsia="Times New Roman" w:cs="Arial"/>
                <w:i/>
                <w:color w:val="000000"/>
                <w:sz w:val="18"/>
                <w:szCs w:val="18"/>
              </w:rPr>
              <w:t>Ország</w:t>
            </w:r>
          </w:p>
          <w:p w14:paraId="25F9879E" w14:textId="77777777" w:rsidR="00AE5EFE" w:rsidRPr="00AE5EFE" w:rsidRDefault="00AE5EFE" w:rsidP="00AE5EFE">
            <w:pPr>
              <w:spacing w:after="0" w:line="240" w:lineRule="auto"/>
              <w:jc w:val="left"/>
              <w:rPr>
                <w:rFonts w:eastAsia="Times New Roman" w:cs="Arial"/>
                <w:i/>
                <w:color w:val="000000"/>
                <w:sz w:val="18"/>
                <w:szCs w:val="18"/>
                <w:lang w:val="en-US"/>
              </w:rPr>
            </w:pPr>
          </w:p>
          <w:p w14:paraId="70D47F5A" w14:textId="77777777" w:rsidR="00AE5EFE" w:rsidRPr="00AE5EFE" w:rsidRDefault="00AE5EFE" w:rsidP="00AE5EFE">
            <w:pPr>
              <w:spacing w:after="0" w:line="240" w:lineRule="auto"/>
              <w:jc w:val="left"/>
              <w:rPr>
                <w:rFonts w:eastAsia="Times New Roman" w:cs="Arial"/>
                <w:i/>
                <w:color w:val="000000"/>
                <w:sz w:val="18"/>
                <w:szCs w:val="18"/>
                <w:lang w:val="en-US"/>
              </w:rPr>
            </w:pPr>
          </w:p>
        </w:tc>
        <w:tc>
          <w:tcPr>
            <w:tcW w:w="4606" w:type="dxa"/>
            <w:tcBorders>
              <w:top w:val="single" w:sz="4" w:space="0" w:color="000000"/>
              <w:left w:val="single" w:sz="4" w:space="0" w:color="000000"/>
              <w:bottom w:val="single" w:sz="4" w:space="0" w:color="000000"/>
              <w:right w:val="single" w:sz="4" w:space="0" w:color="000000"/>
            </w:tcBorders>
            <w:shd w:val="clear" w:color="auto" w:fill="FFFFFF"/>
          </w:tcPr>
          <w:p w14:paraId="2326A06D" w14:textId="77777777" w:rsidR="00AE5EFE" w:rsidRPr="00AE5EFE" w:rsidRDefault="00AE5EFE" w:rsidP="00AE5EFE">
            <w:pPr>
              <w:spacing w:after="0" w:line="240" w:lineRule="auto"/>
              <w:jc w:val="left"/>
              <w:rPr>
                <w:rFonts w:eastAsia="Times New Roman" w:cs="Arial"/>
                <w:color w:val="000000"/>
                <w:sz w:val="18"/>
                <w:szCs w:val="18"/>
                <w:lang w:val="en-US"/>
              </w:rPr>
            </w:pPr>
            <w:r w:rsidRPr="00AE5EFE">
              <w:rPr>
                <w:rFonts w:eastAsia="Times New Roman" w:cs="Arial"/>
                <w:color w:val="000000"/>
                <w:sz w:val="18"/>
                <w:szCs w:val="18"/>
                <w:lang w:val="en-US"/>
              </w:rPr>
              <w:t>City</w:t>
            </w:r>
          </w:p>
          <w:p w14:paraId="1BE52B79" w14:textId="77777777" w:rsidR="00AE5EFE" w:rsidRPr="00AE5EFE" w:rsidRDefault="00AE5EFE" w:rsidP="00AE5EFE">
            <w:pPr>
              <w:spacing w:after="0" w:line="240" w:lineRule="auto"/>
              <w:jc w:val="left"/>
              <w:rPr>
                <w:rFonts w:eastAsia="Times New Roman" w:cs="Arial"/>
                <w:i/>
                <w:color w:val="000000"/>
                <w:sz w:val="18"/>
                <w:szCs w:val="18"/>
              </w:rPr>
            </w:pPr>
            <w:r w:rsidRPr="00AE5EFE">
              <w:rPr>
                <w:rFonts w:eastAsia="Times New Roman" w:cs="Arial"/>
                <w:i/>
                <w:color w:val="000000"/>
                <w:sz w:val="18"/>
                <w:szCs w:val="18"/>
              </w:rPr>
              <w:t>Város</w:t>
            </w:r>
          </w:p>
          <w:p w14:paraId="41C18B70" w14:textId="77777777" w:rsidR="00AE5EFE" w:rsidRPr="00AE5EFE" w:rsidRDefault="00AE5EFE" w:rsidP="00AE5EFE">
            <w:pPr>
              <w:spacing w:after="0" w:line="240" w:lineRule="auto"/>
              <w:jc w:val="left"/>
              <w:rPr>
                <w:rFonts w:eastAsia="Times New Roman" w:cs="Arial"/>
                <w:i/>
                <w:color w:val="000000"/>
                <w:sz w:val="18"/>
                <w:szCs w:val="18"/>
                <w:lang w:val="en-US"/>
              </w:rPr>
            </w:pPr>
          </w:p>
          <w:p w14:paraId="390F104B" w14:textId="77777777" w:rsidR="00AE5EFE" w:rsidRPr="00AE5EFE" w:rsidRDefault="00AE5EFE" w:rsidP="00AE5EFE">
            <w:pPr>
              <w:spacing w:after="0" w:line="240" w:lineRule="auto"/>
              <w:jc w:val="left"/>
              <w:rPr>
                <w:rFonts w:eastAsia="Times New Roman" w:cs="Arial"/>
                <w:i/>
                <w:color w:val="000000"/>
                <w:sz w:val="18"/>
                <w:szCs w:val="18"/>
                <w:lang w:val="en-US"/>
              </w:rPr>
            </w:pPr>
          </w:p>
        </w:tc>
      </w:tr>
      <w:tr w:rsidR="00AE5EFE" w:rsidRPr="00AE5EFE" w14:paraId="455F4C9A" w14:textId="77777777" w:rsidTr="00AE5EFE">
        <w:tc>
          <w:tcPr>
            <w:tcW w:w="9212" w:type="dxa"/>
            <w:gridSpan w:val="2"/>
            <w:tcBorders>
              <w:top w:val="single" w:sz="4" w:space="0" w:color="000000"/>
              <w:left w:val="single" w:sz="4" w:space="0" w:color="000000"/>
              <w:bottom w:val="single" w:sz="4" w:space="0" w:color="000000"/>
              <w:right w:val="single" w:sz="4" w:space="0" w:color="000000"/>
            </w:tcBorders>
            <w:shd w:val="clear" w:color="auto" w:fill="0A96B3"/>
            <w:hideMark/>
          </w:tcPr>
          <w:p w14:paraId="61EC6804" w14:textId="77777777" w:rsidR="00AE5EFE" w:rsidRPr="00AE5EFE" w:rsidRDefault="00AE5EFE" w:rsidP="00AE5EFE">
            <w:pPr>
              <w:spacing w:after="0" w:line="240" w:lineRule="auto"/>
              <w:jc w:val="left"/>
              <w:rPr>
                <w:rFonts w:eastAsia="Times New Roman" w:cs="Arial"/>
                <w:b/>
                <w:i/>
                <w:color w:val="FFFFFF"/>
                <w:sz w:val="24"/>
                <w:szCs w:val="24"/>
                <w:lang w:val="en-US"/>
              </w:rPr>
            </w:pPr>
            <w:r w:rsidRPr="00AE5EFE">
              <w:rPr>
                <w:rFonts w:eastAsia="Times New Roman" w:cs="Arial"/>
                <w:b/>
                <w:color w:val="FFFFFF"/>
                <w:sz w:val="24"/>
                <w:szCs w:val="24"/>
                <w:lang w:val="en-US"/>
              </w:rPr>
              <w:t xml:space="preserve">Address of the applicant – Postal address / </w:t>
            </w:r>
            <w:r w:rsidRPr="00AE5EFE">
              <w:rPr>
                <w:rFonts w:eastAsia="Times New Roman" w:cs="Arial"/>
                <w:b/>
                <w:i/>
                <w:color w:val="FFFFFF"/>
                <w:sz w:val="24"/>
                <w:szCs w:val="24"/>
              </w:rPr>
              <w:t xml:space="preserve">A jelentkező címe – postázási cím </w:t>
            </w:r>
          </w:p>
        </w:tc>
      </w:tr>
      <w:tr w:rsidR="00AE5EFE" w:rsidRPr="00AE5EFE" w14:paraId="38E5E0BA" w14:textId="77777777" w:rsidTr="00AE5EFE">
        <w:tc>
          <w:tcPr>
            <w:tcW w:w="4606" w:type="dxa"/>
            <w:tcBorders>
              <w:top w:val="single" w:sz="4" w:space="0" w:color="000000"/>
              <w:left w:val="single" w:sz="4" w:space="0" w:color="000000"/>
              <w:bottom w:val="single" w:sz="4" w:space="0" w:color="000000"/>
              <w:right w:val="single" w:sz="4" w:space="0" w:color="000000"/>
            </w:tcBorders>
            <w:shd w:val="clear" w:color="auto" w:fill="FFFFFF"/>
          </w:tcPr>
          <w:p w14:paraId="740A800A" w14:textId="77777777" w:rsidR="00AE5EFE" w:rsidRPr="00AE5EFE" w:rsidRDefault="00AE5EFE" w:rsidP="00AE5EFE">
            <w:pPr>
              <w:spacing w:after="0" w:line="240" w:lineRule="auto"/>
              <w:jc w:val="left"/>
              <w:rPr>
                <w:rFonts w:eastAsia="Times New Roman" w:cs="Arial"/>
                <w:color w:val="000000"/>
                <w:sz w:val="18"/>
                <w:szCs w:val="18"/>
                <w:lang w:val="en-US"/>
              </w:rPr>
            </w:pPr>
            <w:r w:rsidRPr="00AE5EFE">
              <w:rPr>
                <w:rFonts w:eastAsia="Times New Roman" w:cs="Arial"/>
                <w:color w:val="000000"/>
                <w:sz w:val="18"/>
                <w:szCs w:val="18"/>
                <w:lang w:val="en-US"/>
              </w:rPr>
              <w:t>Address</w:t>
            </w:r>
          </w:p>
          <w:p w14:paraId="51DF0681" w14:textId="77777777" w:rsidR="00AE5EFE" w:rsidRPr="00AE5EFE" w:rsidRDefault="00AE5EFE" w:rsidP="00AE5EFE">
            <w:pPr>
              <w:spacing w:after="0" w:line="240" w:lineRule="auto"/>
              <w:jc w:val="left"/>
              <w:rPr>
                <w:rFonts w:eastAsia="Times New Roman" w:cs="Arial"/>
                <w:i/>
                <w:color w:val="000000"/>
                <w:sz w:val="18"/>
                <w:szCs w:val="18"/>
              </w:rPr>
            </w:pPr>
            <w:r w:rsidRPr="00AE5EFE">
              <w:rPr>
                <w:rFonts w:eastAsia="Times New Roman" w:cs="Arial"/>
                <w:i/>
                <w:color w:val="000000"/>
                <w:sz w:val="18"/>
                <w:szCs w:val="18"/>
              </w:rPr>
              <w:t>Cím</w:t>
            </w:r>
          </w:p>
          <w:p w14:paraId="74095AE7" w14:textId="77777777" w:rsidR="00AE5EFE" w:rsidRPr="00AE5EFE" w:rsidRDefault="00AE5EFE" w:rsidP="00AE5EFE">
            <w:pPr>
              <w:spacing w:after="0" w:line="240" w:lineRule="auto"/>
              <w:jc w:val="left"/>
              <w:rPr>
                <w:rFonts w:eastAsia="Times New Roman" w:cs="Arial"/>
                <w:i/>
                <w:color w:val="000000"/>
                <w:sz w:val="18"/>
                <w:szCs w:val="18"/>
                <w:lang w:val="en-US"/>
              </w:rPr>
            </w:pPr>
          </w:p>
          <w:p w14:paraId="25F13A2B" w14:textId="77777777" w:rsidR="00AE5EFE" w:rsidRPr="00AE5EFE" w:rsidRDefault="00AE5EFE" w:rsidP="00AE5EFE">
            <w:pPr>
              <w:spacing w:after="0" w:line="240" w:lineRule="auto"/>
              <w:jc w:val="left"/>
              <w:rPr>
                <w:rFonts w:eastAsia="Times New Roman" w:cs="Arial"/>
                <w:i/>
                <w:color w:val="000000"/>
                <w:sz w:val="18"/>
                <w:szCs w:val="18"/>
                <w:lang w:val="en-US"/>
              </w:rPr>
            </w:pPr>
          </w:p>
        </w:tc>
        <w:tc>
          <w:tcPr>
            <w:tcW w:w="4606" w:type="dxa"/>
            <w:tcBorders>
              <w:top w:val="single" w:sz="4" w:space="0" w:color="000000"/>
              <w:left w:val="single" w:sz="4" w:space="0" w:color="000000"/>
              <w:bottom w:val="single" w:sz="4" w:space="0" w:color="000000"/>
              <w:right w:val="single" w:sz="4" w:space="0" w:color="000000"/>
            </w:tcBorders>
            <w:shd w:val="clear" w:color="auto" w:fill="FFFFFF"/>
          </w:tcPr>
          <w:p w14:paraId="32514CFA" w14:textId="77777777" w:rsidR="00AE5EFE" w:rsidRPr="00AE5EFE" w:rsidRDefault="00AE5EFE" w:rsidP="00AE5EFE">
            <w:pPr>
              <w:spacing w:after="0" w:line="240" w:lineRule="auto"/>
              <w:jc w:val="left"/>
              <w:rPr>
                <w:rFonts w:eastAsia="Times New Roman" w:cs="Arial"/>
                <w:color w:val="000000"/>
                <w:sz w:val="18"/>
                <w:szCs w:val="18"/>
                <w:lang w:val="en-US"/>
              </w:rPr>
            </w:pPr>
            <w:r w:rsidRPr="00AE5EFE">
              <w:rPr>
                <w:rFonts w:eastAsia="Times New Roman" w:cs="Arial"/>
                <w:color w:val="000000"/>
                <w:sz w:val="18"/>
                <w:szCs w:val="18"/>
                <w:lang w:val="en-US"/>
              </w:rPr>
              <w:t>Post Code</w:t>
            </w:r>
          </w:p>
          <w:p w14:paraId="7402E5FD" w14:textId="77777777" w:rsidR="00AE5EFE" w:rsidRPr="00AE5EFE" w:rsidRDefault="00AE5EFE" w:rsidP="00AE5EFE">
            <w:pPr>
              <w:spacing w:after="0" w:line="240" w:lineRule="auto"/>
              <w:jc w:val="left"/>
              <w:rPr>
                <w:rFonts w:eastAsia="Times New Roman" w:cs="Arial"/>
                <w:i/>
                <w:color w:val="000000"/>
                <w:sz w:val="18"/>
                <w:szCs w:val="18"/>
              </w:rPr>
            </w:pPr>
            <w:r w:rsidRPr="00AE5EFE">
              <w:rPr>
                <w:rFonts w:eastAsia="Times New Roman" w:cs="Arial"/>
                <w:i/>
                <w:color w:val="000000"/>
                <w:sz w:val="18"/>
                <w:szCs w:val="18"/>
              </w:rPr>
              <w:t>Irányítószám</w:t>
            </w:r>
          </w:p>
          <w:p w14:paraId="2E3E0C94" w14:textId="77777777" w:rsidR="00AE5EFE" w:rsidRPr="00AE5EFE" w:rsidRDefault="00AE5EFE" w:rsidP="00AE5EFE">
            <w:pPr>
              <w:spacing w:after="0" w:line="240" w:lineRule="auto"/>
              <w:jc w:val="left"/>
              <w:rPr>
                <w:rFonts w:eastAsia="Times New Roman" w:cs="Arial"/>
                <w:i/>
                <w:color w:val="000000"/>
                <w:sz w:val="18"/>
                <w:szCs w:val="18"/>
                <w:lang w:val="en-US"/>
              </w:rPr>
            </w:pPr>
          </w:p>
          <w:p w14:paraId="1D755260" w14:textId="77777777" w:rsidR="00AE5EFE" w:rsidRPr="00AE5EFE" w:rsidRDefault="00AE5EFE" w:rsidP="00AE5EFE">
            <w:pPr>
              <w:spacing w:after="0" w:line="240" w:lineRule="auto"/>
              <w:jc w:val="left"/>
              <w:rPr>
                <w:rFonts w:eastAsia="Times New Roman" w:cs="Arial"/>
                <w:i/>
                <w:color w:val="000000"/>
                <w:sz w:val="18"/>
                <w:szCs w:val="18"/>
                <w:lang w:val="en-US"/>
              </w:rPr>
            </w:pPr>
          </w:p>
        </w:tc>
      </w:tr>
      <w:tr w:rsidR="00AE5EFE" w:rsidRPr="00AE5EFE" w14:paraId="183B4F00" w14:textId="77777777" w:rsidTr="00AE5EFE">
        <w:tc>
          <w:tcPr>
            <w:tcW w:w="4606" w:type="dxa"/>
            <w:tcBorders>
              <w:top w:val="single" w:sz="4" w:space="0" w:color="000000"/>
              <w:left w:val="single" w:sz="4" w:space="0" w:color="000000"/>
              <w:bottom w:val="single" w:sz="4" w:space="0" w:color="000000"/>
              <w:right w:val="single" w:sz="4" w:space="0" w:color="000000"/>
            </w:tcBorders>
            <w:shd w:val="clear" w:color="auto" w:fill="FFFFFF"/>
          </w:tcPr>
          <w:p w14:paraId="65EB0DB8" w14:textId="77777777" w:rsidR="00AE5EFE" w:rsidRPr="00AE5EFE" w:rsidRDefault="00AE5EFE" w:rsidP="00AE5EFE">
            <w:pPr>
              <w:spacing w:after="0" w:line="240" w:lineRule="auto"/>
              <w:jc w:val="left"/>
              <w:rPr>
                <w:rFonts w:eastAsia="Times New Roman" w:cs="Arial"/>
                <w:color w:val="000000"/>
                <w:sz w:val="18"/>
                <w:szCs w:val="18"/>
                <w:lang w:val="en-US"/>
              </w:rPr>
            </w:pPr>
            <w:r w:rsidRPr="00AE5EFE">
              <w:rPr>
                <w:rFonts w:eastAsia="Times New Roman" w:cs="Arial"/>
                <w:color w:val="000000"/>
                <w:sz w:val="18"/>
                <w:szCs w:val="18"/>
                <w:lang w:val="en-US"/>
              </w:rPr>
              <w:t>Country</w:t>
            </w:r>
          </w:p>
          <w:p w14:paraId="057A36FF" w14:textId="77777777" w:rsidR="00AE5EFE" w:rsidRPr="00AE5EFE" w:rsidRDefault="00AE5EFE" w:rsidP="00AE5EFE">
            <w:pPr>
              <w:spacing w:after="0" w:line="240" w:lineRule="auto"/>
              <w:jc w:val="left"/>
              <w:rPr>
                <w:rFonts w:eastAsia="Times New Roman" w:cs="Arial"/>
                <w:i/>
                <w:color w:val="000000"/>
                <w:sz w:val="18"/>
                <w:szCs w:val="18"/>
              </w:rPr>
            </w:pPr>
            <w:r w:rsidRPr="00AE5EFE">
              <w:rPr>
                <w:rFonts w:eastAsia="Times New Roman" w:cs="Arial"/>
                <w:i/>
                <w:color w:val="000000"/>
                <w:sz w:val="18"/>
                <w:szCs w:val="18"/>
              </w:rPr>
              <w:t>Ország</w:t>
            </w:r>
          </w:p>
          <w:p w14:paraId="3C9C7E5F" w14:textId="77777777" w:rsidR="00AE5EFE" w:rsidRPr="00AE5EFE" w:rsidRDefault="00AE5EFE" w:rsidP="00AE5EFE">
            <w:pPr>
              <w:spacing w:after="0" w:line="240" w:lineRule="auto"/>
              <w:jc w:val="left"/>
              <w:rPr>
                <w:rFonts w:eastAsia="Times New Roman" w:cs="Arial"/>
                <w:i/>
                <w:color w:val="000000"/>
                <w:sz w:val="18"/>
                <w:szCs w:val="18"/>
                <w:lang w:val="en-US"/>
              </w:rPr>
            </w:pPr>
          </w:p>
          <w:p w14:paraId="5AA8E305" w14:textId="77777777" w:rsidR="00AE5EFE" w:rsidRPr="00AE5EFE" w:rsidRDefault="00AE5EFE" w:rsidP="00AE5EFE">
            <w:pPr>
              <w:spacing w:after="0" w:line="240" w:lineRule="auto"/>
              <w:jc w:val="left"/>
              <w:rPr>
                <w:rFonts w:eastAsia="Times New Roman" w:cs="Arial"/>
                <w:i/>
                <w:color w:val="000000"/>
                <w:sz w:val="18"/>
                <w:szCs w:val="18"/>
                <w:lang w:val="en-US"/>
              </w:rPr>
            </w:pPr>
          </w:p>
        </w:tc>
        <w:tc>
          <w:tcPr>
            <w:tcW w:w="4606" w:type="dxa"/>
            <w:tcBorders>
              <w:top w:val="single" w:sz="4" w:space="0" w:color="000000"/>
              <w:left w:val="single" w:sz="4" w:space="0" w:color="000000"/>
              <w:bottom w:val="single" w:sz="4" w:space="0" w:color="000000"/>
              <w:right w:val="single" w:sz="4" w:space="0" w:color="000000"/>
            </w:tcBorders>
            <w:shd w:val="clear" w:color="auto" w:fill="FFFFFF"/>
          </w:tcPr>
          <w:p w14:paraId="1C1A0EDC" w14:textId="77777777" w:rsidR="00AE5EFE" w:rsidRPr="00AE5EFE" w:rsidRDefault="00AE5EFE" w:rsidP="00AE5EFE">
            <w:pPr>
              <w:spacing w:after="0" w:line="240" w:lineRule="auto"/>
              <w:jc w:val="left"/>
              <w:rPr>
                <w:rFonts w:eastAsia="Times New Roman" w:cs="Arial"/>
                <w:color w:val="000000"/>
                <w:sz w:val="18"/>
                <w:szCs w:val="18"/>
                <w:lang w:val="en-US"/>
              </w:rPr>
            </w:pPr>
            <w:r w:rsidRPr="00AE5EFE">
              <w:rPr>
                <w:rFonts w:eastAsia="Times New Roman" w:cs="Arial"/>
                <w:color w:val="000000"/>
                <w:sz w:val="18"/>
                <w:szCs w:val="18"/>
                <w:lang w:val="en-US"/>
              </w:rPr>
              <w:t>City</w:t>
            </w:r>
          </w:p>
          <w:p w14:paraId="2EB8D1CF" w14:textId="77777777" w:rsidR="00AE5EFE" w:rsidRPr="00AE5EFE" w:rsidRDefault="00AE5EFE" w:rsidP="00AE5EFE">
            <w:pPr>
              <w:spacing w:after="0" w:line="240" w:lineRule="auto"/>
              <w:jc w:val="left"/>
              <w:rPr>
                <w:rFonts w:eastAsia="Times New Roman" w:cs="Arial"/>
                <w:i/>
                <w:color w:val="000000"/>
                <w:sz w:val="18"/>
                <w:szCs w:val="18"/>
              </w:rPr>
            </w:pPr>
            <w:r w:rsidRPr="00AE5EFE">
              <w:rPr>
                <w:rFonts w:eastAsia="Times New Roman" w:cs="Arial"/>
                <w:i/>
                <w:color w:val="000000"/>
                <w:sz w:val="18"/>
                <w:szCs w:val="18"/>
              </w:rPr>
              <w:t>Város</w:t>
            </w:r>
          </w:p>
          <w:p w14:paraId="0355BB68" w14:textId="77777777" w:rsidR="00AE5EFE" w:rsidRPr="00AE5EFE" w:rsidRDefault="00AE5EFE" w:rsidP="00AE5EFE">
            <w:pPr>
              <w:spacing w:after="0" w:line="240" w:lineRule="auto"/>
              <w:jc w:val="left"/>
              <w:rPr>
                <w:rFonts w:eastAsia="Times New Roman" w:cs="Arial"/>
                <w:i/>
                <w:color w:val="000000"/>
                <w:sz w:val="18"/>
                <w:szCs w:val="18"/>
                <w:lang w:val="en-US"/>
              </w:rPr>
            </w:pPr>
          </w:p>
          <w:p w14:paraId="0B034A05" w14:textId="77777777" w:rsidR="00AE5EFE" w:rsidRPr="00AE5EFE" w:rsidRDefault="00AE5EFE" w:rsidP="00AE5EFE">
            <w:pPr>
              <w:spacing w:after="0" w:line="240" w:lineRule="auto"/>
              <w:jc w:val="left"/>
              <w:rPr>
                <w:rFonts w:eastAsia="Times New Roman" w:cs="Arial"/>
                <w:i/>
                <w:color w:val="000000"/>
                <w:sz w:val="18"/>
                <w:szCs w:val="18"/>
                <w:lang w:val="en-US"/>
              </w:rPr>
            </w:pPr>
          </w:p>
        </w:tc>
      </w:tr>
      <w:tr w:rsidR="00AE5EFE" w:rsidRPr="00AE5EFE" w14:paraId="65BF2D08" w14:textId="77777777" w:rsidTr="00AE5EFE">
        <w:tc>
          <w:tcPr>
            <w:tcW w:w="9212" w:type="dxa"/>
            <w:gridSpan w:val="2"/>
            <w:tcBorders>
              <w:top w:val="single" w:sz="4" w:space="0" w:color="000000"/>
              <w:left w:val="single" w:sz="4" w:space="0" w:color="000000"/>
              <w:bottom w:val="single" w:sz="4" w:space="0" w:color="000000"/>
              <w:right w:val="single" w:sz="4" w:space="0" w:color="000000"/>
            </w:tcBorders>
            <w:shd w:val="clear" w:color="auto" w:fill="0A96B3"/>
            <w:hideMark/>
          </w:tcPr>
          <w:p w14:paraId="36527AC8" w14:textId="77777777" w:rsidR="00AE5EFE" w:rsidRPr="00AE5EFE" w:rsidRDefault="00AE5EFE" w:rsidP="00AE5EFE">
            <w:pPr>
              <w:spacing w:after="0" w:line="240" w:lineRule="auto"/>
              <w:jc w:val="left"/>
              <w:rPr>
                <w:rFonts w:eastAsia="Times New Roman" w:cs="Arial"/>
                <w:b/>
                <w:color w:val="FFFFFF"/>
                <w:sz w:val="24"/>
                <w:szCs w:val="24"/>
                <w:lang w:val="en-US"/>
              </w:rPr>
            </w:pPr>
            <w:r w:rsidRPr="00AE5EFE">
              <w:rPr>
                <w:rFonts w:eastAsia="Times New Roman" w:cs="Arial"/>
                <w:b/>
                <w:color w:val="FFFFFF"/>
                <w:sz w:val="24"/>
                <w:szCs w:val="24"/>
                <w:lang w:val="en-US"/>
              </w:rPr>
              <w:t>Address of the applicant – Location of activities (front office desk) /</w:t>
            </w:r>
          </w:p>
          <w:p w14:paraId="153D24F3" w14:textId="77777777" w:rsidR="00AE5EFE" w:rsidRPr="00AE5EFE" w:rsidRDefault="00AE5EFE" w:rsidP="00AE5EFE">
            <w:pPr>
              <w:spacing w:after="0" w:line="240" w:lineRule="auto"/>
              <w:jc w:val="left"/>
              <w:rPr>
                <w:rFonts w:eastAsia="Times New Roman" w:cs="Arial"/>
                <w:b/>
                <w:i/>
                <w:color w:val="FFFFFF"/>
                <w:sz w:val="24"/>
                <w:szCs w:val="24"/>
              </w:rPr>
            </w:pPr>
            <w:r w:rsidRPr="00AE5EFE">
              <w:rPr>
                <w:rFonts w:eastAsia="Times New Roman" w:cs="Arial"/>
                <w:b/>
                <w:i/>
                <w:color w:val="FFFFFF"/>
                <w:sz w:val="24"/>
                <w:szCs w:val="24"/>
              </w:rPr>
              <w:t>A jelentkező címe – a tevékenység végzésének helye (front office)</w:t>
            </w:r>
          </w:p>
        </w:tc>
      </w:tr>
      <w:tr w:rsidR="00AE5EFE" w:rsidRPr="00AE5EFE" w14:paraId="7F631502" w14:textId="77777777" w:rsidTr="00AE5EFE">
        <w:tc>
          <w:tcPr>
            <w:tcW w:w="4606" w:type="dxa"/>
            <w:tcBorders>
              <w:top w:val="single" w:sz="4" w:space="0" w:color="000000"/>
              <w:left w:val="single" w:sz="4" w:space="0" w:color="000000"/>
              <w:bottom w:val="single" w:sz="4" w:space="0" w:color="000000"/>
              <w:right w:val="single" w:sz="4" w:space="0" w:color="000000"/>
            </w:tcBorders>
            <w:shd w:val="clear" w:color="auto" w:fill="FFFFFF"/>
          </w:tcPr>
          <w:p w14:paraId="722F72EE" w14:textId="77777777" w:rsidR="00AE5EFE" w:rsidRPr="00AE5EFE" w:rsidRDefault="00AE5EFE" w:rsidP="00AE5EFE">
            <w:pPr>
              <w:spacing w:after="0" w:line="240" w:lineRule="auto"/>
              <w:jc w:val="left"/>
              <w:rPr>
                <w:rFonts w:eastAsia="Times New Roman" w:cs="Arial"/>
                <w:color w:val="000000"/>
                <w:sz w:val="18"/>
                <w:szCs w:val="18"/>
                <w:lang w:val="en-US"/>
              </w:rPr>
            </w:pPr>
            <w:r w:rsidRPr="00AE5EFE">
              <w:rPr>
                <w:rFonts w:eastAsia="Times New Roman" w:cs="Arial"/>
                <w:color w:val="000000"/>
                <w:sz w:val="18"/>
                <w:szCs w:val="18"/>
                <w:lang w:val="en-US"/>
              </w:rPr>
              <w:t>Address</w:t>
            </w:r>
          </w:p>
          <w:p w14:paraId="21590B4D" w14:textId="77777777" w:rsidR="00AE5EFE" w:rsidRPr="00AE5EFE" w:rsidRDefault="00AE5EFE" w:rsidP="00AE5EFE">
            <w:pPr>
              <w:spacing w:after="0" w:line="240" w:lineRule="auto"/>
              <w:jc w:val="left"/>
              <w:rPr>
                <w:rFonts w:eastAsia="Times New Roman" w:cs="Arial"/>
                <w:i/>
                <w:color w:val="000000"/>
                <w:sz w:val="18"/>
                <w:szCs w:val="18"/>
              </w:rPr>
            </w:pPr>
            <w:r w:rsidRPr="00AE5EFE">
              <w:rPr>
                <w:rFonts w:eastAsia="Times New Roman" w:cs="Arial"/>
                <w:i/>
                <w:color w:val="000000"/>
                <w:sz w:val="18"/>
                <w:szCs w:val="18"/>
              </w:rPr>
              <w:t>Cím</w:t>
            </w:r>
          </w:p>
          <w:p w14:paraId="70133FBE" w14:textId="77777777" w:rsidR="00AE5EFE" w:rsidRPr="00AE5EFE" w:rsidRDefault="00AE5EFE" w:rsidP="00AE5EFE">
            <w:pPr>
              <w:spacing w:after="0" w:line="240" w:lineRule="auto"/>
              <w:jc w:val="left"/>
              <w:rPr>
                <w:rFonts w:eastAsia="Times New Roman" w:cs="Arial"/>
                <w:i/>
                <w:color w:val="000000"/>
                <w:sz w:val="18"/>
                <w:szCs w:val="18"/>
                <w:lang w:val="en-US"/>
              </w:rPr>
            </w:pPr>
          </w:p>
          <w:p w14:paraId="2D8153C3" w14:textId="77777777" w:rsidR="00AE5EFE" w:rsidRPr="00AE5EFE" w:rsidRDefault="00AE5EFE" w:rsidP="00AE5EFE">
            <w:pPr>
              <w:spacing w:after="0" w:line="240" w:lineRule="auto"/>
              <w:jc w:val="left"/>
              <w:rPr>
                <w:rFonts w:eastAsia="Times New Roman" w:cs="Arial"/>
                <w:i/>
                <w:color w:val="000000"/>
                <w:sz w:val="18"/>
                <w:szCs w:val="18"/>
                <w:lang w:val="en-US"/>
              </w:rPr>
            </w:pPr>
          </w:p>
        </w:tc>
        <w:tc>
          <w:tcPr>
            <w:tcW w:w="4606" w:type="dxa"/>
            <w:tcBorders>
              <w:top w:val="single" w:sz="4" w:space="0" w:color="000000"/>
              <w:left w:val="single" w:sz="4" w:space="0" w:color="000000"/>
              <w:bottom w:val="single" w:sz="4" w:space="0" w:color="000000"/>
              <w:right w:val="single" w:sz="4" w:space="0" w:color="000000"/>
            </w:tcBorders>
            <w:shd w:val="clear" w:color="auto" w:fill="FFFFFF"/>
          </w:tcPr>
          <w:p w14:paraId="55771D81" w14:textId="77777777" w:rsidR="00AE5EFE" w:rsidRPr="00AE5EFE" w:rsidRDefault="00AE5EFE" w:rsidP="00AE5EFE">
            <w:pPr>
              <w:spacing w:after="0" w:line="240" w:lineRule="auto"/>
              <w:jc w:val="left"/>
              <w:rPr>
                <w:rFonts w:eastAsia="Times New Roman" w:cs="Arial"/>
                <w:color w:val="000000"/>
                <w:sz w:val="18"/>
                <w:szCs w:val="18"/>
                <w:lang w:val="en-US"/>
              </w:rPr>
            </w:pPr>
            <w:r w:rsidRPr="00AE5EFE">
              <w:rPr>
                <w:rFonts w:eastAsia="Times New Roman" w:cs="Arial"/>
                <w:color w:val="000000"/>
                <w:sz w:val="18"/>
                <w:szCs w:val="18"/>
                <w:lang w:val="en-US"/>
              </w:rPr>
              <w:t>Post Code</w:t>
            </w:r>
          </w:p>
          <w:p w14:paraId="55B3CA82" w14:textId="77777777" w:rsidR="00AE5EFE" w:rsidRPr="00AE5EFE" w:rsidRDefault="00AE5EFE" w:rsidP="00AE5EFE">
            <w:pPr>
              <w:spacing w:after="0" w:line="240" w:lineRule="auto"/>
              <w:jc w:val="left"/>
              <w:rPr>
                <w:rFonts w:eastAsia="Times New Roman" w:cs="Arial"/>
                <w:i/>
                <w:color w:val="000000"/>
                <w:sz w:val="18"/>
                <w:szCs w:val="18"/>
              </w:rPr>
            </w:pPr>
            <w:r w:rsidRPr="00AE5EFE">
              <w:rPr>
                <w:rFonts w:eastAsia="Times New Roman" w:cs="Arial"/>
                <w:i/>
                <w:color w:val="000000"/>
                <w:sz w:val="18"/>
                <w:szCs w:val="18"/>
              </w:rPr>
              <w:t>Irányítószám</w:t>
            </w:r>
          </w:p>
          <w:p w14:paraId="6D6CC599" w14:textId="77777777" w:rsidR="00AE5EFE" w:rsidRPr="00AE5EFE" w:rsidRDefault="00AE5EFE" w:rsidP="00AE5EFE">
            <w:pPr>
              <w:spacing w:after="0" w:line="240" w:lineRule="auto"/>
              <w:jc w:val="left"/>
              <w:rPr>
                <w:rFonts w:eastAsia="Times New Roman" w:cs="Arial"/>
                <w:i/>
                <w:color w:val="000000"/>
                <w:sz w:val="18"/>
                <w:szCs w:val="18"/>
                <w:lang w:val="en-US"/>
              </w:rPr>
            </w:pPr>
          </w:p>
          <w:p w14:paraId="00E57FC3" w14:textId="77777777" w:rsidR="00AE5EFE" w:rsidRPr="00AE5EFE" w:rsidRDefault="00AE5EFE" w:rsidP="00AE5EFE">
            <w:pPr>
              <w:spacing w:after="0" w:line="240" w:lineRule="auto"/>
              <w:jc w:val="left"/>
              <w:rPr>
                <w:rFonts w:eastAsia="Times New Roman" w:cs="Arial"/>
                <w:i/>
                <w:color w:val="000000"/>
                <w:sz w:val="18"/>
                <w:szCs w:val="18"/>
                <w:lang w:val="en-US"/>
              </w:rPr>
            </w:pPr>
          </w:p>
        </w:tc>
      </w:tr>
      <w:tr w:rsidR="00AE5EFE" w:rsidRPr="00AE5EFE" w14:paraId="1BC50B69" w14:textId="77777777" w:rsidTr="00AE5EFE">
        <w:tc>
          <w:tcPr>
            <w:tcW w:w="4606" w:type="dxa"/>
            <w:tcBorders>
              <w:top w:val="single" w:sz="4" w:space="0" w:color="000000"/>
              <w:left w:val="single" w:sz="4" w:space="0" w:color="000000"/>
              <w:bottom w:val="single" w:sz="4" w:space="0" w:color="000000"/>
              <w:right w:val="single" w:sz="4" w:space="0" w:color="000000"/>
            </w:tcBorders>
            <w:shd w:val="clear" w:color="auto" w:fill="FFFFFF"/>
          </w:tcPr>
          <w:p w14:paraId="1729DE46" w14:textId="77777777" w:rsidR="00AE5EFE" w:rsidRPr="00AE5EFE" w:rsidRDefault="00AE5EFE" w:rsidP="00AE5EFE">
            <w:pPr>
              <w:spacing w:after="0" w:line="240" w:lineRule="auto"/>
              <w:jc w:val="left"/>
              <w:rPr>
                <w:rFonts w:eastAsia="Times New Roman" w:cs="Arial"/>
                <w:color w:val="000000"/>
                <w:sz w:val="18"/>
                <w:szCs w:val="18"/>
                <w:lang w:val="en-US"/>
              </w:rPr>
            </w:pPr>
            <w:r w:rsidRPr="00AE5EFE">
              <w:rPr>
                <w:rFonts w:eastAsia="Times New Roman" w:cs="Arial"/>
                <w:color w:val="000000"/>
                <w:sz w:val="18"/>
                <w:szCs w:val="18"/>
                <w:lang w:val="en-US"/>
              </w:rPr>
              <w:t>Country</w:t>
            </w:r>
          </w:p>
          <w:p w14:paraId="3C40DBB4" w14:textId="77777777" w:rsidR="00AE5EFE" w:rsidRPr="00AE5EFE" w:rsidRDefault="00AE5EFE" w:rsidP="00AE5EFE">
            <w:pPr>
              <w:spacing w:after="0" w:line="240" w:lineRule="auto"/>
              <w:jc w:val="left"/>
              <w:rPr>
                <w:rFonts w:eastAsia="Times New Roman" w:cs="Arial"/>
                <w:i/>
                <w:color w:val="000000"/>
                <w:sz w:val="18"/>
                <w:szCs w:val="18"/>
              </w:rPr>
            </w:pPr>
            <w:r w:rsidRPr="00AE5EFE">
              <w:rPr>
                <w:rFonts w:eastAsia="Times New Roman" w:cs="Arial"/>
                <w:i/>
                <w:color w:val="000000"/>
                <w:sz w:val="18"/>
                <w:szCs w:val="18"/>
              </w:rPr>
              <w:t>Ország</w:t>
            </w:r>
          </w:p>
          <w:p w14:paraId="1F394BAE" w14:textId="77777777" w:rsidR="00AE5EFE" w:rsidRPr="00AE5EFE" w:rsidRDefault="00AE5EFE" w:rsidP="00AE5EFE">
            <w:pPr>
              <w:spacing w:after="0" w:line="240" w:lineRule="auto"/>
              <w:jc w:val="left"/>
              <w:rPr>
                <w:rFonts w:eastAsia="Times New Roman" w:cs="Arial"/>
                <w:i/>
                <w:color w:val="000000"/>
                <w:sz w:val="18"/>
                <w:szCs w:val="18"/>
                <w:lang w:val="en-US"/>
              </w:rPr>
            </w:pPr>
          </w:p>
          <w:p w14:paraId="74190A08" w14:textId="77777777" w:rsidR="00AE5EFE" w:rsidRPr="00AE5EFE" w:rsidRDefault="00AE5EFE" w:rsidP="00AE5EFE">
            <w:pPr>
              <w:spacing w:after="0" w:line="240" w:lineRule="auto"/>
              <w:jc w:val="left"/>
              <w:rPr>
                <w:rFonts w:eastAsia="Times New Roman" w:cs="Arial"/>
                <w:i/>
                <w:color w:val="000000"/>
                <w:sz w:val="18"/>
                <w:szCs w:val="18"/>
                <w:lang w:val="en-US"/>
              </w:rPr>
            </w:pPr>
          </w:p>
        </w:tc>
        <w:tc>
          <w:tcPr>
            <w:tcW w:w="4606" w:type="dxa"/>
            <w:tcBorders>
              <w:top w:val="single" w:sz="4" w:space="0" w:color="000000"/>
              <w:left w:val="single" w:sz="4" w:space="0" w:color="000000"/>
              <w:bottom w:val="single" w:sz="4" w:space="0" w:color="000000"/>
              <w:right w:val="single" w:sz="4" w:space="0" w:color="000000"/>
            </w:tcBorders>
            <w:shd w:val="clear" w:color="auto" w:fill="FFFFFF"/>
          </w:tcPr>
          <w:p w14:paraId="7FA2BB1B" w14:textId="77777777" w:rsidR="00AE5EFE" w:rsidRPr="00AE5EFE" w:rsidRDefault="00AE5EFE" w:rsidP="00AE5EFE">
            <w:pPr>
              <w:spacing w:after="0" w:line="240" w:lineRule="auto"/>
              <w:jc w:val="left"/>
              <w:rPr>
                <w:rFonts w:eastAsia="Times New Roman" w:cs="Arial"/>
                <w:color w:val="000000"/>
                <w:sz w:val="18"/>
                <w:szCs w:val="18"/>
                <w:lang w:val="en-US"/>
              </w:rPr>
            </w:pPr>
            <w:r w:rsidRPr="00AE5EFE">
              <w:rPr>
                <w:rFonts w:eastAsia="Times New Roman" w:cs="Arial"/>
                <w:color w:val="000000"/>
                <w:sz w:val="18"/>
                <w:szCs w:val="18"/>
                <w:lang w:val="en-US"/>
              </w:rPr>
              <w:t>City</w:t>
            </w:r>
          </w:p>
          <w:p w14:paraId="20F0F1B9" w14:textId="77777777" w:rsidR="00AE5EFE" w:rsidRPr="00AE5EFE" w:rsidRDefault="00AE5EFE" w:rsidP="00AE5EFE">
            <w:pPr>
              <w:spacing w:after="0" w:line="240" w:lineRule="auto"/>
              <w:jc w:val="left"/>
              <w:rPr>
                <w:rFonts w:eastAsia="Times New Roman" w:cs="Arial"/>
                <w:i/>
                <w:color w:val="000000"/>
                <w:sz w:val="18"/>
                <w:szCs w:val="18"/>
              </w:rPr>
            </w:pPr>
            <w:r w:rsidRPr="00AE5EFE">
              <w:rPr>
                <w:rFonts w:eastAsia="Times New Roman" w:cs="Arial"/>
                <w:i/>
                <w:color w:val="000000"/>
                <w:sz w:val="18"/>
                <w:szCs w:val="18"/>
              </w:rPr>
              <w:t>Város</w:t>
            </w:r>
          </w:p>
          <w:p w14:paraId="567603DF" w14:textId="77777777" w:rsidR="00AE5EFE" w:rsidRPr="00AE5EFE" w:rsidRDefault="00AE5EFE" w:rsidP="00AE5EFE">
            <w:pPr>
              <w:spacing w:after="0" w:line="240" w:lineRule="auto"/>
              <w:jc w:val="left"/>
              <w:rPr>
                <w:rFonts w:eastAsia="Times New Roman" w:cs="Arial"/>
                <w:i/>
                <w:color w:val="000000"/>
                <w:sz w:val="18"/>
                <w:szCs w:val="18"/>
                <w:lang w:val="en-US"/>
              </w:rPr>
            </w:pPr>
          </w:p>
          <w:p w14:paraId="087F6EA9" w14:textId="77777777" w:rsidR="00AE5EFE" w:rsidRPr="00AE5EFE" w:rsidRDefault="00AE5EFE" w:rsidP="00AE5EFE">
            <w:pPr>
              <w:spacing w:after="0" w:line="240" w:lineRule="auto"/>
              <w:jc w:val="left"/>
              <w:rPr>
                <w:rFonts w:eastAsia="Times New Roman" w:cs="Arial"/>
                <w:i/>
                <w:color w:val="000000"/>
                <w:sz w:val="18"/>
                <w:szCs w:val="18"/>
                <w:lang w:val="en-US"/>
              </w:rPr>
            </w:pPr>
          </w:p>
        </w:tc>
      </w:tr>
    </w:tbl>
    <w:p w14:paraId="71536F97" w14:textId="77777777" w:rsidR="00AE5EFE" w:rsidRPr="00AE5EFE" w:rsidRDefault="00AE5EFE" w:rsidP="00AE5EFE">
      <w:pPr>
        <w:spacing w:after="200" w:line="276" w:lineRule="auto"/>
        <w:jc w:val="left"/>
        <w:rPr>
          <w:rFonts w:eastAsia="Times New Roman" w:cs="Arial"/>
          <w:color w:val="000000"/>
          <w:sz w:val="24"/>
          <w:szCs w:val="24"/>
          <w:lang w:val="en-US"/>
        </w:rPr>
      </w:pPr>
    </w:p>
    <w:p w14:paraId="28ECF9C1" w14:textId="77777777" w:rsidR="00AE5EFE" w:rsidRPr="00AE5EFE" w:rsidRDefault="00AE5EFE" w:rsidP="00AE5EFE">
      <w:pPr>
        <w:spacing w:after="0" w:line="240" w:lineRule="auto"/>
        <w:jc w:val="left"/>
        <w:rPr>
          <w:rFonts w:eastAsia="Times New Roman" w:cs="Arial"/>
          <w:color w:val="000000"/>
          <w:sz w:val="24"/>
          <w:szCs w:val="24"/>
          <w:lang w:val="en-US"/>
        </w:rPr>
      </w:pPr>
      <w:r w:rsidRPr="00AE5EFE">
        <w:rPr>
          <w:rFonts w:eastAsia="Times New Roman" w:cs="Arial"/>
          <w:color w:val="000000"/>
          <w:sz w:val="24"/>
          <w:szCs w:val="24"/>
          <w:lang w:val="en-US"/>
        </w:rPr>
        <w:br w:type="page"/>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062"/>
      </w:tblGrid>
      <w:tr w:rsidR="00AE5EFE" w:rsidRPr="00AE5EFE" w14:paraId="06C4F133" w14:textId="77777777" w:rsidTr="00AE5EFE">
        <w:tc>
          <w:tcPr>
            <w:tcW w:w="9212" w:type="dxa"/>
            <w:tcBorders>
              <w:top w:val="single" w:sz="4" w:space="0" w:color="000000"/>
              <w:left w:val="single" w:sz="4" w:space="0" w:color="000000"/>
              <w:bottom w:val="single" w:sz="4" w:space="0" w:color="000000"/>
              <w:right w:val="single" w:sz="4" w:space="0" w:color="000000"/>
            </w:tcBorders>
            <w:shd w:val="clear" w:color="auto" w:fill="53AE09"/>
            <w:hideMark/>
          </w:tcPr>
          <w:p w14:paraId="26362B5E" w14:textId="77777777" w:rsidR="00AE5EFE" w:rsidRPr="00AE5EFE" w:rsidRDefault="00AE5EFE" w:rsidP="00AE5EFE">
            <w:pPr>
              <w:keepNext/>
              <w:keepLines/>
              <w:spacing w:before="120" w:after="0" w:line="240" w:lineRule="auto"/>
              <w:jc w:val="left"/>
              <w:outlineLvl w:val="0"/>
              <w:rPr>
                <w:rFonts w:eastAsia="Times New Roman" w:cs="Arial"/>
                <w:b/>
                <w:bCs/>
                <w:i/>
                <w:color w:val="FFFFFF"/>
                <w:sz w:val="24"/>
                <w:szCs w:val="28"/>
                <w:lang w:val="en-US"/>
              </w:rPr>
            </w:pPr>
            <w:bookmarkStart w:id="4" w:name="_Hlk99973783"/>
            <w:r w:rsidRPr="00AE5EFE">
              <w:rPr>
                <w:rFonts w:eastAsia="Times New Roman" w:cs="Arial"/>
                <w:b/>
                <w:bCs/>
                <w:color w:val="FFFFFF"/>
                <w:sz w:val="24"/>
                <w:szCs w:val="28"/>
                <w:lang w:val="en-US"/>
              </w:rPr>
              <w:lastRenderedPageBreak/>
              <w:t>2. Contact Authorization Form /</w:t>
            </w:r>
            <w:r w:rsidRPr="00AE5EFE">
              <w:rPr>
                <w:rFonts w:eastAsia="Times New Roman" w:cs="Arial"/>
                <w:b/>
                <w:bCs/>
                <w:i/>
                <w:color w:val="FFFFFF"/>
                <w:sz w:val="24"/>
                <w:szCs w:val="28"/>
                <w:lang w:val="en-US"/>
              </w:rPr>
              <w:t xml:space="preserve"> </w:t>
            </w:r>
          </w:p>
          <w:p w14:paraId="072A8F37" w14:textId="77777777" w:rsidR="00AE5EFE" w:rsidRPr="00AE5EFE" w:rsidRDefault="00AE5EFE" w:rsidP="00AE5EFE">
            <w:pPr>
              <w:keepNext/>
              <w:keepLines/>
              <w:spacing w:before="120" w:after="0" w:line="240" w:lineRule="auto"/>
              <w:jc w:val="left"/>
              <w:outlineLvl w:val="0"/>
              <w:rPr>
                <w:rFonts w:eastAsia="Times New Roman" w:cs="Arial"/>
                <w:b/>
                <w:bCs/>
                <w:color w:val="FFFFFF"/>
                <w:sz w:val="24"/>
                <w:szCs w:val="28"/>
              </w:rPr>
            </w:pPr>
            <w:r w:rsidRPr="00AE5EFE">
              <w:rPr>
                <w:rFonts w:eastAsia="Times New Roman" w:cs="Arial"/>
                <w:b/>
                <w:bCs/>
                <w:i/>
                <w:color w:val="FFFFFF"/>
                <w:sz w:val="24"/>
                <w:szCs w:val="28"/>
              </w:rPr>
              <w:t>Nyomtatvány kapcsolattartó nyilvántartásba vételéhez</w:t>
            </w:r>
          </w:p>
        </w:tc>
      </w:tr>
      <w:bookmarkEnd w:id="4"/>
    </w:tbl>
    <w:p w14:paraId="4C65D831" w14:textId="77777777" w:rsidR="00AE5EFE" w:rsidRPr="00AE5EFE" w:rsidRDefault="00AE5EFE" w:rsidP="00AE5EFE">
      <w:pPr>
        <w:spacing w:after="0" w:line="240" w:lineRule="auto"/>
        <w:rPr>
          <w:rFonts w:eastAsia="Times New Roman" w:cs="Arial"/>
          <w:color w:val="000000"/>
          <w:lang w:val="en-US"/>
        </w:rPr>
      </w:pPr>
    </w:p>
    <w:tbl>
      <w:tblPr>
        <w:tblW w:w="9214"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28"/>
        <w:gridCol w:w="5386"/>
      </w:tblGrid>
      <w:tr w:rsidR="00AE5EFE" w:rsidRPr="00AE5EFE" w14:paraId="439D5C5B" w14:textId="77777777" w:rsidTr="00AE5EFE">
        <w:tc>
          <w:tcPr>
            <w:tcW w:w="9214" w:type="dxa"/>
            <w:gridSpan w:val="2"/>
            <w:tcBorders>
              <w:top w:val="single" w:sz="4" w:space="0" w:color="000000"/>
              <w:left w:val="single" w:sz="4" w:space="0" w:color="000000"/>
              <w:bottom w:val="single" w:sz="4" w:space="0" w:color="000000"/>
              <w:right w:val="single" w:sz="4" w:space="0" w:color="000000"/>
            </w:tcBorders>
            <w:shd w:val="clear" w:color="auto" w:fill="0A96B3"/>
            <w:hideMark/>
          </w:tcPr>
          <w:p w14:paraId="7A239F26" w14:textId="77777777" w:rsidR="00AE5EFE" w:rsidRPr="00AE5EFE" w:rsidRDefault="00AE5EFE" w:rsidP="00AE5EFE">
            <w:pPr>
              <w:spacing w:after="0" w:line="240" w:lineRule="auto"/>
              <w:jc w:val="left"/>
              <w:rPr>
                <w:rFonts w:eastAsia="Times New Roman" w:cs="Arial"/>
                <w:b/>
                <w:i/>
                <w:iCs/>
                <w:color w:val="FFFFFF"/>
                <w:sz w:val="24"/>
                <w:szCs w:val="24"/>
                <w:lang w:val="en-US"/>
              </w:rPr>
            </w:pPr>
            <w:r w:rsidRPr="00AE5EFE">
              <w:rPr>
                <w:rFonts w:eastAsia="Times New Roman" w:cs="Arial"/>
                <w:b/>
                <w:color w:val="FFFFFF"/>
                <w:sz w:val="24"/>
                <w:szCs w:val="24"/>
                <w:lang w:val="en-US"/>
              </w:rPr>
              <w:t xml:space="preserve">Membership contact / </w:t>
            </w:r>
            <w:r w:rsidRPr="00AE5EFE">
              <w:rPr>
                <w:rFonts w:eastAsia="Times New Roman" w:cs="Arial"/>
                <w:b/>
                <w:i/>
                <w:iCs/>
                <w:color w:val="FFFFFF"/>
                <w:sz w:val="24"/>
                <w:szCs w:val="24"/>
              </w:rPr>
              <w:t>Tagsági kapcsolattartó</w:t>
            </w:r>
          </w:p>
        </w:tc>
      </w:tr>
      <w:tr w:rsidR="00AE5EFE" w:rsidRPr="00AE5EFE" w14:paraId="01187B57" w14:textId="77777777" w:rsidTr="00AE5EFE">
        <w:trPr>
          <w:trHeight w:val="247"/>
        </w:trPr>
        <w:tc>
          <w:tcPr>
            <w:tcW w:w="3828" w:type="dxa"/>
            <w:tcBorders>
              <w:top w:val="single" w:sz="4" w:space="0" w:color="000000"/>
              <w:left w:val="single" w:sz="4" w:space="0" w:color="000000"/>
              <w:bottom w:val="single" w:sz="4" w:space="0" w:color="000000"/>
              <w:right w:val="single" w:sz="4" w:space="0" w:color="000000"/>
            </w:tcBorders>
            <w:shd w:val="clear" w:color="auto" w:fill="FFFFFF"/>
            <w:hideMark/>
          </w:tcPr>
          <w:p w14:paraId="06ECEA1A" w14:textId="77777777" w:rsidR="00AE5EFE" w:rsidRPr="00AE5EFE" w:rsidRDefault="00AE5EFE" w:rsidP="00AE5EFE">
            <w:pPr>
              <w:spacing w:after="0"/>
              <w:rPr>
                <w:rFonts w:eastAsia="Calibri" w:cs="Arial"/>
                <w:sz w:val="18"/>
                <w:szCs w:val="18"/>
                <w:lang w:val="en-US"/>
              </w:rPr>
            </w:pPr>
            <w:r w:rsidRPr="00AE5EFE">
              <w:rPr>
                <w:rFonts w:eastAsia="Calibri" w:cs="Arial"/>
                <w:sz w:val="18"/>
                <w:szCs w:val="18"/>
                <w:lang w:val="en-US"/>
              </w:rPr>
              <w:t>Company name:</w:t>
            </w:r>
          </w:p>
          <w:p w14:paraId="49DD8F28" w14:textId="77777777" w:rsidR="00AE5EFE" w:rsidRPr="00AE5EFE" w:rsidRDefault="00AE5EFE" w:rsidP="00AE5EFE">
            <w:pPr>
              <w:spacing w:after="0"/>
              <w:rPr>
                <w:rFonts w:eastAsia="Calibri" w:cs="Arial"/>
                <w:i/>
                <w:iCs/>
                <w:sz w:val="18"/>
                <w:szCs w:val="18"/>
              </w:rPr>
            </w:pPr>
            <w:r w:rsidRPr="00AE5EFE">
              <w:rPr>
                <w:rFonts w:eastAsia="Calibri" w:cs="Arial"/>
                <w:i/>
                <w:iCs/>
                <w:sz w:val="18"/>
                <w:szCs w:val="18"/>
              </w:rPr>
              <w:t>Cégnév</w:t>
            </w:r>
          </w:p>
        </w:tc>
        <w:tc>
          <w:tcPr>
            <w:tcW w:w="5386" w:type="dxa"/>
            <w:tcBorders>
              <w:top w:val="single" w:sz="4" w:space="0" w:color="000000"/>
              <w:left w:val="single" w:sz="4" w:space="0" w:color="000000"/>
              <w:bottom w:val="single" w:sz="4" w:space="0" w:color="000000"/>
              <w:right w:val="single" w:sz="4" w:space="0" w:color="000000"/>
            </w:tcBorders>
            <w:shd w:val="clear" w:color="auto" w:fill="FFFFFF"/>
          </w:tcPr>
          <w:p w14:paraId="53C9D5B6" w14:textId="77777777" w:rsidR="00AE5EFE" w:rsidRPr="00AE5EFE" w:rsidRDefault="00AE5EFE" w:rsidP="00AE5EFE">
            <w:pPr>
              <w:spacing w:after="0"/>
              <w:rPr>
                <w:rFonts w:eastAsia="Calibri" w:cs="Arial"/>
                <w:i/>
                <w:color w:val="000000"/>
                <w:sz w:val="18"/>
                <w:szCs w:val="18"/>
              </w:rPr>
            </w:pPr>
          </w:p>
        </w:tc>
      </w:tr>
      <w:tr w:rsidR="00AE5EFE" w:rsidRPr="00AE5EFE" w14:paraId="02F24D4F" w14:textId="77777777" w:rsidTr="00AE5EFE">
        <w:trPr>
          <w:trHeight w:val="247"/>
        </w:trPr>
        <w:tc>
          <w:tcPr>
            <w:tcW w:w="3828" w:type="dxa"/>
            <w:tcBorders>
              <w:top w:val="single" w:sz="4" w:space="0" w:color="000000"/>
              <w:left w:val="single" w:sz="4" w:space="0" w:color="000000"/>
              <w:bottom w:val="single" w:sz="4" w:space="0" w:color="000000"/>
              <w:right w:val="single" w:sz="4" w:space="0" w:color="000000"/>
            </w:tcBorders>
            <w:shd w:val="clear" w:color="auto" w:fill="FFFFFF"/>
            <w:hideMark/>
          </w:tcPr>
          <w:p w14:paraId="23407261" w14:textId="77777777" w:rsidR="00AE5EFE" w:rsidRPr="00AE5EFE" w:rsidRDefault="00AE5EFE" w:rsidP="00AE5EFE">
            <w:pPr>
              <w:spacing w:after="0"/>
              <w:rPr>
                <w:rFonts w:eastAsia="Calibri" w:cs="Arial"/>
                <w:sz w:val="18"/>
                <w:szCs w:val="18"/>
                <w:lang w:val="en-US"/>
              </w:rPr>
            </w:pPr>
            <w:r w:rsidRPr="00AE5EFE">
              <w:rPr>
                <w:rFonts w:eastAsia="Calibri" w:cs="Arial"/>
                <w:sz w:val="18"/>
                <w:szCs w:val="18"/>
                <w:lang w:val="en-US"/>
              </w:rPr>
              <w:t>Last name:</w:t>
            </w:r>
          </w:p>
          <w:p w14:paraId="7A70A86F" w14:textId="77777777" w:rsidR="00AE5EFE" w:rsidRPr="00AE5EFE" w:rsidRDefault="00AE5EFE" w:rsidP="00AE5EFE">
            <w:pPr>
              <w:spacing w:after="0"/>
              <w:rPr>
                <w:rFonts w:eastAsia="Calibri" w:cs="Arial"/>
                <w:i/>
                <w:iCs/>
                <w:color w:val="444444"/>
                <w:sz w:val="18"/>
                <w:szCs w:val="18"/>
                <w:shd w:val="clear" w:color="auto" w:fill="FFFFFF"/>
              </w:rPr>
            </w:pPr>
            <w:r w:rsidRPr="00AE5EFE">
              <w:rPr>
                <w:rFonts w:eastAsia="Calibri" w:cs="Arial"/>
                <w:i/>
                <w:iCs/>
                <w:color w:val="444444"/>
                <w:sz w:val="18"/>
                <w:szCs w:val="18"/>
                <w:shd w:val="clear" w:color="auto" w:fill="FFFFFF"/>
              </w:rPr>
              <w:t>Vezetéknév</w:t>
            </w:r>
          </w:p>
        </w:tc>
        <w:tc>
          <w:tcPr>
            <w:tcW w:w="5386" w:type="dxa"/>
            <w:tcBorders>
              <w:top w:val="single" w:sz="4" w:space="0" w:color="000000"/>
              <w:left w:val="single" w:sz="4" w:space="0" w:color="000000"/>
              <w:bottom w:val="single" w:sz="4" w:space="0" w:color="000000"/>
              <w:right w:val="single" w:sz="4" w:space="0" w:color="000000"/>
            </w:tcBorders>
            <w:shd w:val="clear" w:color="auto" w:fill="FFFFFF"/>
          </w:tcPr>
          <w:p w14:paraId="4EFAB4AE" w14:textId="77777777" w:rsidR="00AE5EFE" w:rsidRPr="00AE5EFE" w:rsidRDefault="00AE5EFE" w:rsidP="00AE5EFE">
            <w:pPr>
              <w:spacing w:after="0"/>
              <w:rPr>
                <w:rFonts w:eastAsia="Calibri" w:cs="Arial"/>
                <w:i/>
                <w:color w:val="000000"/>
                <w:sz w:val="18"/>
                <w:szCs w:val="18"/>
              </w:rPr>
            </w:pPr>
          </w:p>
        </w:tc>
      </w:tr>
      <w:tr w:rsidR="00AE5EFE" w:rsidRPr="00AE5EFE" w14:paraId="1EED1D29" w14:textId="77777777" w:rsidTr="00AE5EFE">
        <w:trPr>
          <w:trHeight w:val="247"/>
        </w:trPr>
        <w:tc>
          <w:tcPr>
            <w:tcW w:w="3828" w:type="dxa"/>
            <w:tcBorders>
              <w:top w:val="single" w:sz="4" w:space="0" w:color="000000"/>
              <w:left w:val="single" w:sz="4" w:space="0" w:color="000000"/>
              <w:bottom w:val="single" w:sz="4" w:space="0" w:color="000000"/>
              <w:right w:val="single" w:sz="4" w:space="0" w:color="000000"/>
            </w:tcBorders>
            <w:shd w:val="clear" w:color="auto" w:fill="FFFFFF"/>
            <w:hideMark/>
          </w:tcPr>
          <w:p w14:paraId="248C77DD" w14:textId="77777777" w:rsidR="00AE5EFE" w:rsidRPr="00AE5EFE" w:rsidRDefault="00AE5EFE" w:rsidP="00AE5EFE">
            <w:pPr>
              <w:spacing w:after="0"/>
              <w:rPr>
                <w:rFonts w:eastAsia="Calibri" w:cs="Arial"/>
                <w:sz w:val="18"/>
                <w:szCs w:val="18"/>
                <w:lang w:val="en-US"/>
              </w:rPr>
            </w:pPr>
            <w:r w:rsidRPr="00AE5EFE">
              <w:rPr>
                <w:rFonts w:eastAsia="Calibri" w:cs="Arial"/>
                <w:sz w:val="18"/>
                <w:szCs w:val="18"/>
                <w:lang w:val="en-US"/>
              </w:rPr>
              <w:t>First name:</w:t>
            </w:r>
          </w:p>
          <w:p w14:paraId="3BDF1A8D" w14:textId="77777777" w:rsidR="00AE5EFE" w:rsidRPr="00AE5EFE" w:rsidRDefault="00AE5EFE" w:rsidP="00AE5EFE">
            <w:pPr>
              <w:spacing w:after="0"/>
              <w:rPr>
                <w:rFonts w:eastAsia="Calibri" w:cs="Arial"/>
                <w:i/>
                <w:iCs/>
                <w:color w:val="000000"/>
                <w:sz w:val="18"/>
                <w:szCs w:val="18"/>
              </w:rPr>
            </w:pPr>
            <w:r w:rsidRPr="00AE5EFE">
              <w:rPr>
                <w:rFonts w:eastAsia="Calibri" w:cs="Arial"/>
                <w:i/>
                <w:iCs/>
                <w:color w:val="000000"/>
                <w:sz w:val="18"/>
                <w:szCs w:val="18"/>
              </w:rPr>
              <w:t>Keresztnév</w:t>
            </w:r>
          </w:p>
        </w:tc>
        <w:tc>
          <w:tcPr>
            <w:tcW w:w="5386" w:type="dxa"/>
            <w:tcBorders>
              <w:top w:val="single" w:sz="4" w:space="0" w:color="000000"/>
              <w:left w:val="single" w:sz="4" w:space="0" w:color="000000"/>
              <w:bottom w:val="single" w:sz="4" w:space="0" w:color="000000"/>
              <w:right w:val="single" w:sz="4" w:space="0" w:color="000000"/>
            </w:tcBorders>
            <w:shd w:val="clear" w:color="auto" w:fill="FFFFFF"/>
          </w:tcPr>
          <w:p w14:paraId="790A65B7" w14:textId="77777777" w:rsidR="00AE5EFE" w:rsidRPr="00AE5EFE" w:rsidRDefault="00AE5EFE" w:rsidP="00AE5EFE">
            <w:pPr>
              <w:spacing w:after="0"/>
              <w:rPr>
                <w:rFonts w:eastAsia="Calibri" w:cs="Arial"/>
                <w:i/>
                <w:color w:val="000000"/>
                <w:sz w:val="18"/>
                <w:szCs w:val="18"/>
              </w:rPr>
            </w:pPr>
          </w:p>
        </w:tc>
      </w:tr>
      <w:tr w:rsidR="00AE5EFE" w:rsidRPr="00AE5EFE" w14:paraId="0DD50FFD" w14:textId="77777777" w:rsidTr="00AE5EFE">
        <w:trPr>
          <w:trHeight w:val="247"/>
        </w:trPr>
        <w:tc>
          <w:tcPr>
            <w:tcW w:w="3828" w:type="dxa"/>
            <w:tcBorders>
              <w:top w:val="single" w:sz="4" w:space="0" w:color="000000"/>
              <w:left w:val="single" w:sz="4" w:space="0" w:color="000000"/>
              <w:bottom w:val="single" w:sz="4" w:space="0" w:color="000000"/>
              <w:right w:val="single" w:sz="4" w:space="0" w:color="000000"/>
            </w:tcBorders>
            <w:shd w:val="clear" w:color="auto" w:fill="FFFFFF"/>
            <w:hideMark/>
          </w:tcPr>
          <w:p w14:paraId="09847528" w14:textId="77777777" w:rsidR="00AE5EFE" w:rsidRPr="00AE5EFE" w:rsidRDefault="00AE5EFE" w:rsidP="00AE5EFE">
            <w:pPr>
              <w:spacing w:after="0"/>
              <w:rPr>
                <w:rFonts w:eastAsia="Calibri" w:cs="Arial"/>
                <w:sz w:val="18"/>
                <w:szCs w:val="18"/>
                <w:lang w:val="en-US"/>
              </w:rPr>
            </w:pPr>
            <w:r w:rsidRPr="00AE5EFE">
              <w:rPr>
                <w:rFonts w:eastAsia="Calibri" w:cs="Arial"/>
                <w:sz w:val="18"/>
                <w:szCs w:val="18"/>
                <w:lang w:val="en-US"/>
              </w:rPr>
              <w:t>Phone:</w:t>
            </w:r>
          </w:p>
          <w:p w14:paraId="398F290B" w14:textId="77777777" w:rsidR="00AE5EFE" w:rsidRPr="00AE5EFE" w:rsidRDefault="00AE5EFE" w:rsidP="00AE5EFE">
            <w:pPr>
              <w:spacing w:after="0"/>
              <w:rPr>
                <w:rFonts w:eastAsia="Calibri" w:cs="Arial"/>
                <w:i/>
                <w:iCs/>
                <w:color w:val="000000"/>
                <w:sz w:val="18"/>
                <w:szCs w:val="18"/>
              </w:rPr>
            </w:pPr>
            <w:r w:rsidRPr="00AE5EFE">
              <w:rPr>
                <w:rFonts w:eastAsia="Calibri" w:cs="Arial"/>
                <w:i/>
                <w:iCs/>
                <w:color w:val="000000"/>
                <w:sz w:val="18"/>
                <w:szCs w:val="18"/>
              </w:rPr>
              <w:t>Telefonszám</w:t>
            </w:r>
          </w:p>
        </w:tc>
        <w:tc>
          <w:tcPr>
            <w:tcW w:w="5386" w:type="dxa"/>
            <w:tcBorders>
              <w:top w:val="single" w:sz="4" w:space="0" w:color="000000"/>
              <w:left w:val="single" w:sz="4" w:space="0" w:color="000000"/>
              <w:bottom w:val="single" w:sz="4" w:space="0" w:color="000000"/>
              <w:right w:val="single" w:sz="4" w:space="0" w:color="000000"/>
            </w:tcBorders>
            <w:shd w:val="clear" w:color="auto" w:fill="FFFFFF"/>
          </w:tcPr>
          <w:p w14:paraId="44265699" w14:textId="77777777" w:rsidR="00AE5EFE" w:rsidRPr="00AE5EFE" w:rsidRDefault="00AE5EFE" w:rsidP="00AE5EFE">
            <w:pPr>
              <w:spacing w:after="0"/>
              <w:rPr>
                <w:rFonts w:eastAsia="Calibri" w:cs="Arial"/>
                <w:i/>
                <w:color w:val="000000"/>
                <w:sz w:val="18"/>
                <w:szCs w:val="18"/>
              </w:rPr>
            </w:pPr>
          </w:p>
        </w:tc>
      </w:tr>
      <w:tr w:rsidR="00AE5EFE" w:rsidRPr="00AE5EFE" w14:paraId="4A82CEE6" w14:textId="77777777" w:rsidTr="00AE5EFE">
        <w:trPr>
          <w:trHeight w:val="247"/>
        </w:trPr>
        <w:tc>
          <w:tcPr>
            <w:tcW w:w="3828" w:type="dxa"/>
            <w:tcBorders>
              <w:top w:val="single" w:sz="4" w:space="0" w:color="000000"/>
              <w:left w:val="single" w:sz="4" w:space="0" w:color="000000"/>
              <w:bottom w:val="single" w:sz="4" w:space="0" w:color="000000"/>
              <w:right w:val="single" w:sz="4" w:space="0" w:color="000000"/>
            </w:tcBorders>
            <w:shd w:val="clear" w:color="auto" w:fill="FFFFFF"/>
            <w:hideMark/>
          </w:tcPr>
          <w:p w14:paraId="41D31FAC" w14:textId="77777777" w:rsidR="00AE5EFE" w:rsidRPr="00AE5EFE" w:rsidRDefault="00AE5EFE" w:rsidP="00AE5EFE">
            <w:pPr>
              <w:spacing w:after="0"/>
              <w:rPr>
                <w:rFonts w:eastAsia="Calibri" w:cs="Arial"/>
                <w:sz w:val="18"/>
                <w:szCs w:val="18"/>
              </w:rPr>
            </w:pPr>
            <w:r w:rsidRPr="00AE5EFE">
              <w:rPr>
                <w:rFonts w:eastAsia="Calibri" w:cs="Arial"/>
                <w:sz w:val="18"/>
                <w:szCs w:val="18"/>
              </w:rPr>
              <w:t>Mobile:</w:t>
            </w:r>
          </w:p>
          <w:p w14:paraId="5B72DD41" w14:textId="77777777" w:rsidR="00AE5EFE" w:rsidRPr="00AE5EFE" w:rsidRDefault="00AE5EFE" w:rsidP="00AE5EFE">
            <w:pPr>
              <w:spacing w:after="0"/>
              <w:rPr>
                <w:rFonts w:eastAsia="Calibri" w:cs="Arial"/>
                <w:i/>
                <w:iCs/>
                <w:color w:val="000000"/>
                <w:sz w:val="18"/>
                <w:szCs w:val="18"/>
              </w:rPr>
            </w:pPr>
            <w:r w:rsidRPr="00AE5EFE">
              <w:rPr>
                <w:rFonts w:eastAsia="Calibri" w:cs="Arial"/>
                <w:i/>
                <w:iCs/>
                <w:color w:val="000000"/>
                <w:sz w:val="18"/>
                <w:szCs w:val="18"/>
              </w:rPr>
              <w:t>Mobiltelefonszám</w:t>
            </w:r>
          </w:p>
        </w:tc>
        <w:tc>
          <w:tcPr>
            <w:tcW w:w="5386" w:type="dxa"/>
            <w:tcBorders>
              <w:top w:val="single" w:sz="4" w:space="0" w:color="000000"/>
              <w:left w:val="single" w:sz="4" w:space="0" w:color="000000"/>
              <w:bottom w:val="single" w:sz="4" w:space="0" w:color="000000"/>
              <w:right w:val="single" w:sz="4" w:space="0" w:color="000000"/>
            </w:tcBorders>
            <w:shd w:val="clear" w:color="auto" w:fill="FFFFFF"/>
          </w:tcPr>
          <w:p w14:paraId="609EE34C" w14:textId="77777777" w:rsidR="00AE5EFE" w:rsidRPr="00AE5EFE" w:rsidRDefault="00AE5EFE" w:rsidP="00AE5EFE">
            <w:pPr>
              <w:spacing w:after="0"/>
              <w:rPr>
                <w:rFonts w:eastAsia="Calibri" w:cs="Arial"/>
                <w:color w:val="000000"/>
                <w:sz w:val="18"/>
                <w:szCs w:val="18"/>
              </w:rPr>
            </w:pPr>
          </w:p>
        </w:tc>
      </w:tr>
      <w:tr w:rsidR="00AE5EFE" w:rsidRPr="00AE5EFE" w14:paraId="12B8316D" w14:textId="77777777" w:rsidTr="00AE5EFE">
        <w:trPr>
          <w:trHeight w:val="247"/>
        </w:trPr>
        <w:tc>
          <w:tcPr>
            <w:tcW w:w="3828"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174823CD" w14:textId="77777777" w:rsidR="00AE5EFE" w:rsidRPr="00AE5EFE" w:rsidRDefault="00AE5EFE" w:rsidP="00AE5EFE">
            <w:pPr>
              <w:spacing w:after="0"/>
              <w:rPr>
                <w:rFonts w:eastAsia="Calibri" w:cs="Arial"/>
                <w:sz w:val="18"/>
                <w:szCs w:val="18"/>
              </w:rPr>
            </w:pPr>
            <w:r w:rsidRPr="00AE5EFE">
              <w:rPr>
                <w:rFonts w:eastAsia="Calibri" w:cs="Arial"/>
                <w:sz w:val="18"/>
                <w:szCs w:val="18"/>
              </w:rPr>
              <w:t>E-mail:</w:t>
            </w:r>
          </w:p>
        </w:tc>
        <w:tc>
          <w:tcPr>
            <w:tcW w:w="538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5922592" w14:textId="77777777" w:rsidR="00AE5EFE" w:rsidRPr="00AE5EFE" w:rsidRDefault="00AE5EFE" w:rsidP="00AE5EFE">
            <w:pPr>
              <w:spacing w:after="0"/>
              <w:rPr>
                <w:rFonts w:eastAsia="Calibri" w:cs="Arial"/>
                <w:sz w:val="18"/>
                <w:szCs w:val="18"/>
              </w:rPr>
            </w:pPr>
          </w:p>
        </w:tc>
      </w:tr>
      <w:tr w:rsidR="00AE5EFE" w:rsidRPr="00AE5EFE" w14:paraId="030DB972" w14:textId="77777777" w:rsidTr="00AE5EFE">
        <w:tc>
          <w:tcPr>
            <w:tcW w:w="9214" w:type="dxa"/>
            <w:gridSpan w:val="2"/>
            <w:tcBorders>
              <w:top w:val="single" w:sz="4" w:space="0" w:color="000000"/>
              <w:left w:val="single" w:sz="4" w:space="0" w:color="000000"/>
              <w:bottom w:val="single" w:sz="4" w:space="0" w:color="000000"/>
              <w:right w:val="single" w:sz="4" w:space="0" w:color="000000"/>
            </w:tcBorders>
            <w:shd w:val="clear" w:color="auto" w:fill="0A96B3"/>
            <w:hideMark/>
          </w:tcPr>
          <w:p w14:paraId="3F4CDED7" w14:textId="77777777" w:rsidR="00AE5EFE" w:rsidRPr="00AE5EFE" w:rsidRDefault="00AE5EFE" w:rsidP="00AE5EFE">
            <w:pPr>
              <w:spacing w:after="0" w:line="240" w:lineRule="auto"/>
              <w:jc w:val="left"/>
              <w:rPr>
                <w:rFonts w:eastAsia="Times New Roman" w:cs="Arial"/>
                <w:b/>
                <w:color w:val="FFFFFF"/>
                <w:sz w:val="24"/>
                <w:szCs w:val="24"/>
                <w:lang w:val="en-US"/>
              </w:rPr>
            </w:pPr>
            <w:r w:rsidRPr="00AE5EFE">
              <w:rPr>
                <w:rFonts w:eastAsia="Times New Roman" w:cs="Arial"/>
                <w:b/>
                <w:color w:val="FFFFFF"/>
                <w:sz w:val="24"/>
                <w:szCs w:val="24"/>
                <w:lang w:val="en-US"/>
              </w:rPr>
              <w:t xml:space="preserve">Trading System contact / </w:t>
            </w:r>
            <w:r w:rsidRPr="00AE5EFE">
              <w:rPr>
                <w:rFonts w:eastAsia="Times New Roman" w:cs="Arial"/>
                <w:b/>
                <w:i/>
                <w:iCs/>
                <w:color w:val="FFFFFF"/>
                <w:sz w:val="24"/>
                <w:szCs w:val="24"/>
              </w:rPr>
              <w:t>Kereskedési Rendszer kapcsolattartó</w:t>
            </w:r>
          </w:p>
        </w:tc>
      </w:tr>
      <w:tr w:rsidR="00AE5EFE" w:rsidRPr="00AE5EFE" w14:paraId="52CD2505" w14:textId="77777777" w:rsidTr="00AE5EFE">
        <w:trPr>
          <w:trHeight w:val="247"/>
        </w:trPr>
        <w:tc>
          <w:tcPr>
            <w:tcW w:w="3828" w:type="dxa"/>
            <w:tcBorders>
              <w:top w:val="single" w:sz="4" w:space="0" w:color="000000"/>
              <w:left w:val="single" w:sz="4" w:space="0" w:color="000000"/>
              <w:bottom w:val="single" w:sz="4" w:space="0" w:color="000000"/>
              <w:right w:val="single" w:sz="4" w:space="0" w:color="000000"/>
            </w:tcBorders>
            <w:shd w:val="clear" w:color="auto" w:fill="FFFFFF"/>
            <w:hideMark/>
          </w:tcPr>
          <w:p w14:paraId="40900E00" w14:textId="77777777" w:rsidR="00AE5EFE" w:rsidRPr="00AE5EFE" w:rsidRDefault="00AE5EFE" w:rsidP="00AE5EFE">
            <w:pPr>
              <w:spacing w:after="0"/>
              <w:rPr>
                <w:rFonts w:eastAsia="Calibri" w:cs="Arial"/>
                <w:sz w:val="18"/>
                <w:szCs w:val="18"/>
                <w:lang w:val="en-US"/>
              </w:rPr>
            </w:pPr>
            <w:r w:rsidRPr="00AE5EFE">
              <w:rPr>
                <w:rFonts w:eastAsia="Calibri" w:cs="Arial"/>
                <w:sz w:val="18"/>
                <w:szCs w:val="18"/>
                <w:lang w:val="en-US"/>
              </w:rPr>
              <w:t>Company name:</w:t>
            </w:r>
          </w:p>
          <w:p w14:paraId="7175E9B2" w14:textId="77777777" w:rsidR="00AE5EFE" w:rsidRPr="00AE5EFE" w:rsidRDefault="00AE5EFE" w:rsidP="00AE5EFE">
            <w:pPr>
              <w:spacing w:after="0"/>
              <w:rPr>
                <w:rFonts w:eastAsia="Calibri" w:cs="Arial"/>
                <w:sz w:val="18"/>
                <w:szCs w:val="18"/>
              </w:rPr>
            </w:pPr>
            <w:r w:rsidRPr="00AE5EFE">
              <w:rPr>
                <w:rFonts w:eastAsia="Calibri" w:cs="Arial"/>
                <w:i/>
                <w:iCs/>
                <w:sz w:val="18"/>
                <w:szCs w:val="18"/>
              </w:rPr>
              <w:t>Cégnév</w:t>
            </w:r>
          </w:p>
        </w:tc>
        <w:tc>
          <w:tcPr>
            <w:tcW w:w="5386" w:type="dxa"/>
            <w:tcBorders>
              <w:top w:val="single" w:sz="4" w:space="0" w:color="000000"/>
              <w:left w:val="single" w:sz="4" w:space="0" w:color="000000"/>
              <w:bottom w:val="single" w:sz="4" w:space="0" w:color="000000"/>
              <w:right w:val="single" w:sz="4" w:space="0" w:color="000000"/>
            </w:tcBorders>
            <w:shd w:val="clear" w:color="auto" w:fill="FFFFFF"/>
          </w:tcPr>
          <w:p w14:paraId="53933E62" w14:textId="77777777" w:rsidR="00AE5EFE" w:rsidRPr="00AE5EFE" w:rsidRDefault="00AE5EFE" w:rsidP="00AE5EFE">
            <w:pPr>
              <w:spacing w:after="0"/>
              <w:rPr>
                <w:rFonts w:eastAsia="Calibri" w:cs="Arial"/>
                <w:i/>
                <w:color w:val="000000"/>
                <w:sz w:val="18"/>
                <w:szCs w:val="18"/>
              </w:rPr>
            </w:pPr>
          </w:p>
        </w:tc>
      </w:tr>
      <w:tr w:rsidR="00AE5EFE" w:rsidRPr="00AE5EFE" w14:paraId="6E86AB38" w14:textId="77777777" w:rsidTr="00AE5EFE">
        <w:trPr>
          <w:trHeight w:val="247"/>
        </w:trPr>
        <w:tc>
          <w:tcPr>
            <w:tcW w:w="3828" w:type="dxa"/>
            <w:tcBorders>
              <w:top w:val="single" w:sz="4" w:space="0" w:color="000000"/>
              <w:left w:val="single" w:sz="4" w:space="0" w:color="000000"/>
              <w:bottom w:val="single" w:sz="4" w:space="0" w:color="000000"/>
              <w:right w:val="single" w:sz="4" w:space="0" w:color="000000"/>
            </w:tcBorders>
            <w:shd w:val="clear" w:color="auto" w:fill="FFFFFF"/>
            <w:hideMark/>
          </w:tcPr>
          <w:p w14:paraId="23120E7B" w14:textId="77777777" w:rsidR="00AE5EFE" w:rsidRPr="00AE5EFE" w:rsidRDefault="00AE5EFE" w:rsidP="00AE5EFE">
            <w:pPr>
              <w:spacing w:after="0"/>
              <w:rPr>
                <w:rFonts w:eastAsia="Calibri" w:cs="Arial"/>
                <w:sz w:val="18"/>
                <w:szCs w:val="18"/>
                <w:lang w:val="en-US"/>
              </w:rPr>
            </w:pPr>
            <w:r w:rsidRPr="00AE5EFE">
              <w:rPr>
                <w:rFonts w:eastAsia="Calibri" w:cs="Arial"/>
                <w:sz w:val="18"/>
                <w:szCs w:val="18"/>
                <w:lang w:val="en-US"/>
              </w:rPr>
              <w:t>Last name:</w:t>
            </w:r>
          </w:p>
          <w:p w14:paraId="06C23A1C" w14:textId="77777777" w:rsidR="00AE5EFE" w:rsidRPr="00AE5EFE" w:rsidRDefault="00AE5EFE" w:rsidP="00AE5EFE">
            <w:pPr>
              <w:spacing w:after="0"/>
              <w:rPr>
                <w:rFonts w:eastAsia="Calibri" w:cs="Arial"/>
                <w:color w:val="444444"/>
                <w:sz w:val="18"/>
                <w:szCs w:val="18"/>
                <w:shd w:val="clear" w:color="auto" w:fill="FFFFFF"/>
              </w:rPr>
            </w:pPr>
            <w:r w:rsidRPr="00AE5EFE">
              <w:rPr>
                <w:rFonts w:eastAsia="Calibri" w:cs="Arial"/>
                <w:i/>
                <w:iCs/>
                <w:color w:val="444444"/>
                <w:sz w:val="18"/>
                <w:szCs w:val="18"/>
                <w:shd w:val="clear" w:color="auto" w:fill="FFFFFF"/>
              </w:rPr>
              <w:t>Vezetéknév</w:t>
            </w:r>
          </w:p>
        </w:tc>
        <w:tc>
          <w:tcPr>
            <w:tcW w:w="5386" w:type="dxa"/>
            <w:tcBorders>
              <w:top w:val="single" w:sz="4" w:space="0" w:color="000000"/>
              <w:left w:val="single" w:sz="4" w:space="0" w:color="000000"/>
              <w:bottom w:val="single" w:sz="4" w:space="0" w:color="000000"/>
              <w:right w:val="single" w:sz="4" w:space="0" w:color="000000"/>
            </w:tcBorders>
            <w:shd w:val="clear" w:color="auto" w:fill="FFFFFF"/>
          </w:tcPr>
          <w:p w14:paraId="643C0B34" w14:textId="77777777" w:rsidR="00AE5EFE" w:rsidRPr="00AE5EFE" w:rsidRDefault="00AE5EFE" w:rsidP="00AE5EFE">
            <w:pPr>
              <w:spacing w:after="0"/>
              <w:rPr>
                <w:rFonts w:eastAsia="Calibri" w:cs="Arial"/>
                <w:i/>
                <w:color w:val="000000"/>
                <w:sz w:val="18"/>
                <w:szCs w:val="18"/>
              </w:rPr>
            </w:pPr>
          </w:p>
        </w:tc>
      </w:tr>
      <w:tr w:rsidR="00AE5EFE" w:rsidRPr="00AE5EFE" w14:paraId="58612C0C" w14:textId="77777777" w:rsidTr="00AE5EFE">
        <w:trPr>
          <w:trHeight w:val="247"/>
        </w:trPr>
        <w:tc>
          <w:tcPr>
            <w:tcW w:w="3828" w:type="dxa"/>
            <w:tcBorders>
              <w:top w:val="single" w:sz="4" w:space="0" w:color="000000"/>
              <w:left w:val="single" w:sz="4" w:space="0" w:color="000000"/>
              <w:bottom w:val="single" w:sz="4" w:space="0" w:color="000000"/>
              <w:right w:val="single" w:sz="4" w:space="0" w:color="000000"/>
            </w:tcBorders>
            <w:shd w:val="clear" w:color="auto" w:fill="FFFFFF"/>
            <w:hideMark/>
          </w:tcPr>
          <w:p w14:paraId="3F6381AC" w14:textId="77777777" w:rsidR="00AE5EFE" w:rsidRPr="00AE5EFE" w:rsidRDefault="00AE5EFE" w:rsidP="00AE5EFE">
            <w:pPr>
              <w:spacing w:after="0"/>
              <w:rPr>
                <w:rFonts w:eastAsia="Calibri" w:cs="Arial"/>
                <w:sz w:val="18"/>
                <w:szCs w:val="18"/>
                <w:lang w:val="en-US"/>
              </w:rPr>
            </w:pPr>
            <w:r w:rsidRPr="00AE5EFE">
              <w:rPr>
                <w:rFonts w:eastAsia="Calibri" w:cs="Arial"/>
                <w:sz w:val="18"/>
                <w:szCs w:val="18"/>
                <w:lang w:val="en-US"/>
              </w:rPr>
              <w:t>First name:</w:t>
            </w:r>
          </w:p>
          <w:p w14:paraId="677286EA" w14:textId="77777777" w:rsidR="00AE5EFE" w:rsidRPr="00AE5EFE" w:rsidRDefault="00AE5EFE" w:rsidP="00AE5EFE">
            <w:pPr>
              <w:spacing w:after="0"/>
              <w:rPr>
                <w:rFonts w:eastAsia="Calibri" w:cs="Arial"/>
                <w:color w:val="000000"/>
                <w:sz w:val="18"/>
                <w:szCs w:val="18"/>
              </w:rPr>
            </w:pPr>
            <w:r w:rsidRPr="00AE5EFE">
              <w:rPr>
                <w:rFonts w:eastAsia="Calibri" w:cs="Arial"/>
                <w:i/>
                <w:iCs/>
                <w:color w:val="000000"/>
                <w:sz w:val="18"/>
                <w:szCs w:val="18"/>
              </w:rPr>
              <w:t>Keresztnév</w:t>
            </w:r>
          </w:p>
        </w:tc>
        <w:tc>
          <w:tcPr>
            <w:tcW w:w="5386" w:type="dxa"/>
            <w:tcBorders>
              <w:top w:val="single" w:sz="4" w:space="0" w:color="000000"/>
              <w:left w:val="single" w:sz="4" w:space="0" w:color="000000"/>
              <w:bottom w:val="single" w:sz="4" w:space="0" w:color="000000"/>
              <w:right w:val="single" w:sz="4" w:space="0" w:color="000000"/>
            </w:tcBorders>
            <w:shd w:val="clear" w:color="auto" w:fill="FFFFFF"/>
          </w:tcPr>
          <w:p w14:paraId="2FAE9A46" w14:textId="77777777" w:rsidR="00AE5EFE" w:rsidRPr="00AE5EFE" w:rsidRDefault="00AE5EFE" w:rsidP="00AE5EFE">
            <w:pPr>
              <w:spacing w:after="0"/>
              <w:rPr>
                <w:rFonts w:eastAsia="Calibri" w:cs="Arial"/>
                <w:i/>
                <w:color w:val="000000"/>
                <w:sz w:val="18"/>
                <w:szCs w:val="18"/>
              </w:rPr>
            </w:pPr>
          </w:p>
        </w:tc>
      </w:tr>
      <w:tr w:rsidR="00AE5EFE" w:rsidRPr="00AE5EFE" w14:paraId="1653C920" w14:textId="77777777" w:rsidTr="00AE5EFE">
        <w:trPr>
          <w:trHeight w:val="247"/>
        </w:trPr>
        <w:tc>
          <w:tcPr>
            <w:tcW w:w="3828" w:type="dxa"/>
            <w:tcBorders>
              <w:top w:val="single" w:sz="4" w:space="0" w:color="000000"/>
              <w:left w:val="single" w:sz="4" w:space="0" w:color="000000"/>
              <w:bottom w:val="single" w:sz="4" w:space="0" w:color="000000"/>
              <w:right w:val="single" w:sz="4" w:space="0" w:color="000000"/>
            </w:tcBorders>
            <w:shd w:val="clear" w:color="auto" w:fill="FFFFFF"/>
            <w:hideMark/>
          </w:tcPr>
          <w:p w14:paraId="22E3A02D" w14:textId="77777777" w:rsidR="00AE5EFE" w:rsidRPr="00AE5EFE" w:rsidRDefault="00AE5EFE" w:rsidP="00AE5EFE">
            <w:pPr>
              <w:spacing w:after="0"/>
              <w:rPr>
                <w:rFonts w:eastAsia="Calibri" w:cs="Arial"/>
                <w:sz w:val="18"/>
                <w:szCs w:val="18"/>
                <w:lang w:val="en-US"/>
              </w:rPr>
            </w:pPr>
            <w:r w:rsidRPr="00AE5EFE">
              <w:rPr>
                <w:rFonts w:eastAsia="Calibri" w:cs="Arial"/>
                <w:sz w:val="18"/>
                <w:szCs w:val="18"/>
                <w:lang w:val="en-US"/>
              </w:rPr>
              <w:t>Phone:</w:t>
            </w:r>
          </w:p>
          <w:p w14:paraId="1184B3B2" w14:textId="77777777" w:rsidR="00AE5EFE" w:rsidRPr="00AE5EFE" w:rsidRDefault="00AE5EFE" w:rsidP="00AE5EFE">
            <w:pPr>
              <w:spacing w:after="0"/>
              <w:rPr>
                <w:rFonts w:eastAsia="Calibri" w:cs="Arial"/>
                <w:color w:val="000000"/>
                <w:sz w:val="18"/>
                <w:szCs w:val="18"/>
              </w:rPr>
            </w:pPr>
            <w:r w:rsidRPr="00AE5EFE">
              <w:rPr>
                <w:rFonts w:eastAsia="Calibri" w:cs="Arial"/>
                <w:i/>
                <w:iCs/>
                <w:color w:val="000000"/>
                <w:sz w:val="18"/>
                <w:szCs w:val="18"/>
              </w:rPr>
              <w:t>Telefonszám</w:t>
            </w:r>
          </w:p>
        </w:tc>
        <w:tc>
          <w:tcPr>
            <w:tcW w:w="5386" w:type="dxa"/>
            <w:tcBorders>
              <w:top w:val="single" w:sz="4" w:space="0" w:color="000000"/>
              <w:left w:val="single" w:sz="4" w:space="0" w:color="000000"/>
              <w:bottom w:val="single" w:sz="4" w:space="0" w:color="000000"/>
              <w:right w:val="single" w:sz="4" w:space="0" w:color="000000"/>
            </w:tcBorders>
            <w:shd w:val="clear" w:color="auto" w:fill="FFFFFF"/>
          </w:tcPr>
          <w:p w14:paraId="2AEE62DF" w14:textId="77777777" w:rsidR="00AE5EFE" w:rsidRPr="00AE5EFE" w:rsidRDefault="00AE5EFE" w:rsidP="00AE5EFE">
            <w:pPr>
              <w:spacing w:after="0"/>
              <w:rPr>
                <w:rFonts w:eastAsia="Calibri" w:cs="Arial"/>
                <w:i/>
                <w:color w:val="000000"/>
                <w:sz w:val="18"/>
                <w:szCs w:val="18"/>
              </w:rPr>
            </w:pPr>
          </w:p>
        </w:tc>
      </w:tr>
      <w:tr w:rsidR="00AE5EFE" w:rsidRPr="00AE5EFE" w14:paraId="4F82FBAA" w14:textId="77777777" w:rsidTr="00AE5EFE">
        <w:trPr>
          <w:trHeight w:val="247"/>
        </w:trPr>
        <w:tc>
          <w:tcPr>
            <w:tcW w:w="3828" w:type="dxa"/>
            <w:tcBorders>
              <w:top w:val="single" w:sz="4" w:space="0" w:color="000000"/>
              <w:left w:val="single" w:sz="4" w:space="0" w:color="000000"/>
              <w:bottom w:val="single" w:sz="4" w:space="0" w:color="000000"/>
              <w:right w:val="single" w:sz="4" w:space="0" w:color="000000"/>
            </w:tcBorders>
            <w:shd w:val="clear" w:color="auto" w:fill="FFFFFF"/>
            <w:hideMark/>
          </w:tcPr>
          <w:p w14:paraId="27578860" w14:textId="77777777" w:rsidR="00AE5EFE" w:rsidRPr="00AE5EFE" w:rsidRDefault="00AE5EFE" w:rsidP="00AE5EFE">
            <w:pPr>
              <w:spacing w:after="0"/>
              <w:rPr>
                <w:rFonts w:eastAsia="Calibri" w:cs="Arial"/>
                <w:sz w:val="18"/>
                <w:szCs w:val="18"/>
              </w:rPr>
            </w:pPr>
            <w:r w:rsidRPr="00AE5EFE">
              <w:rPr>
                <w:rFonts w:eastAsia="Calibri" w:cs="Arial"/>
                <w:sz w:val="18"/>
                <w:szCs w:val="18"/>
              </w:rPr>
              <w:t>Mobile:</w:t>
            </w:r>
          </w:p>
          <w:p w14:paraId="641783BE" w14:textId="77777777" w:rsidR="00AE5EFE" w:rsidRPr="00AE5EFE" w:rsidRDefault="00AE5EFE" w:rsidP="00AE5EFE">
            <w:pPr>
              <w:spacing w:after="0"/>
              <w:rPr>
                <w:rFonts w:eastAsia="Calibri" w:cs="Arial"/>
                <w:color w:val="000000"/>
                <w:sz w:val="18"/>
                <w:szCs w:val="18"/>
              </w:rPr>
            </w:pPr>
            <w:r w:rsidRPr="00AE5EFE">
              <w:rPr>
                <w:rFonts w:eastAsia="Calibri" w:cs="Arial"/>
                <w:i/>
                <w:iCs/>
                <w:color w:val="000000"/>
                <w:sz w:val="18"/>
                <w:szCs w:val="18"/>
              </w:rPr>
              <w:t>Mobiltelefonszám</w:t>
            </w:r>
          </w:p>
        </w:tc>
        <w:tc>
          <w:tcPr>
            <w:tcW w:w="5386" w:type="dxa"/>
            <w:tcBorders>
              <w:top w:val="single" w:sz="4" w:space="0" w:color="000000"/>
              <w:left w:val="single" w:sz="4" w:space="0" w:color="000000"/>
              <w:bottom w:val="single" w:sz="4" w:space="0" w:color="000000"/>
              <w:right w:val="single" w:sz="4" w:space="0" w:color="000000"/>
            </w:tcBorders>
            <w:shd w:val="clear" w:color="auto" w:fill="FFFFFF"/>
          </w:tcPr>
          <w:p w14:paraId="75260B0E" w14:textId="77777777" w:rsidR="00AE5EFE" w:rsidRPr="00AE5EFE" w:rsidRDefault="00AE5EFE" w:rsidP="00AE5EFE">
            <w:pPr>
              <w:spacing w:after="0"/>
              <w:rPr>
                <w:rFonts w:eastAsia="Calibri" w:cs="Arial"/>
                <w:color w:val="000000"/>
                <w:sz w:val="18"/>
                <w:szCs w:val="18"/>
              </w:rPr>
            </w:pPr>
          </w:p>
        </w:tc>
      </w:tr>
      <w:tr w:rsidR="00AE5EFE" w:rsidRPr="00AE5EFE" w14:paraId="4E1B417B" w14:textId="77777777" w:rsidTr="00AE5EFE">
        <w:trPr>
          <w:trHeight w:val="247"/>
        </w:trPr>
        <w:tc>
          <w:tcPr>
            <w:tcW w:w="3828"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6EFD9208" w14:textId="77777777" w:rsidR="00AE5EFE" w:rsidRPr="00AE5EFE" w:rsidRDefault="00AE5EFE" w:rsidP="00AE5EFE">
            <w:pPr>
              <w:spacing w:after="0"/>
              <w:rPr>
                <w:rFonts w:eastAsia="Calibri" w:cs="Arial"/>
                <w:sz w:val="18"/>
                <w:szCs w:val="18"/>
              </w:rPr>
            </w:pPr>
            <w:r w:rsidRPr="00AE5EFE">
              <w:rPr>
                <w:rFonts w:eastAsia="Calibri" w:cs="Arial"/>
                <w:sz w:val="18"/>
                <w:szCs w:val="18"/>
              </w:rPr>
              <w:t>E-mail:</w:t>
            </w:r>
          </w:p>
        </w:tc>
        <w:tc>
          <w:tcPr>
            <w:tcW w:w="538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0D81E9E" w14:textId="77777777" w:rsidR="00AE5EFE" w:rsidRPr="00AE5EFE" w:rsidRDefault="00AE5EFE" w:rsidP="00AE5EFE">
            <w:pPr>
              <w:spacing w:after="0"/>
              <w:rPr>
                <w:rFonts w:eastAsia="Calibri" w:cs="Arial"/>
                <w:sz w:val="18"/>
                <w:szCs w:val="18"/>
              </w:rPr>
            </w:pPr>
          </w:p>
        </w:tc>
      </w:tr>
      <w:tr w:rsidR="00AE5EFE" w:rsidRPr="00AE5EFE" w14:paraId="09E4CAA0" w14:textId="77777777" w:rsidTr="00AE5EFE">
        <w:tc>
          <w:tcPr>
            <w:tcW w:w="9214" w:type="dxa"/>
            <w:gridSpan w:val="2"/>
            <w:tcBorders>
              <w:top w:val="single" w:sz="4" w:space="0" w:color="000000"/>
              <w:left w:val="single" w:sz="4" w:space="0" w:color="000000"/>
              <w:bottom w:val="single" w:sz="4" w:space="0" w:color="000000"/>
              <w:right w:val="single" w:sz="4" w:space="0" w:color="000000"/>
            </w:tcBorders>
            <w:shd w:val="clear" w:color="auto" w:fill="0A96B3"/>
            <w:hideMark/>
          </w:tcPr>
          <w:p w14:paraId="06ABDA5D" w14:textId="77777777" w:rsidR="00AE5EFE" w:rsidRPr="00AE5EFE" w:rsidRDefault="00AE5EFE" w:rsidP="00AE5EFE">
            <w:pPr>
              <w:spacing w:after="0" w:line="240" w:lineRule="auto"/>
              <w:jc w:val="left"/>
              <w:rPr>
                <w:rFonts w:eastAsia="Times New Roman" w:cs="Arial"/>
                <w:b/>
                <w:color w:val="FFFFFF"/>
                <w:sz w:val="24"/>
                <w:szCs w:val="24"/>
                <w:lang w:val="en-US"/>
              </w:rPr>
            </w:pPr>
            <w:r w:rsidRPr="00AE5EFE">
              <w:rPr>
                <w:rFonts w:eastAsia="Times New Roman" w:cs="Arial"/>
                <w:b/>
                <w:color w:val="FFFFFF"/>
                <w:sz w:val="24"/>
                <w:szCs w:val="24"/>
                <w:lang w:val="en-US"/>
              </w:rPr>
              <w:t xml:space="preserve">Clearing and Settlement contact / </w:t>
            </w:r>
            <w:r w:rsidRPr="00AE5EFE">
              <w:rPr>
                <w:rFonts w:eastAsia="Times New Roman" w:cs="Arial"/>
                <w:b/>
                <w:i/>
                <w:iCs/>
                <w:color w:val="FFFFFF"/>
                <w:sz w:val="24"/>
                <w:szCs w:val="24"/>
              </w:rPr>
              <w:t>Elszámolás és Kiegyenlítés kapcsolattartó</w:t>
            </w:r>
          </w:p>
        </w:tc>
      </w:tr>
      <w:tr w:rsidR="00AE5EFE" w:rsidRPr="00AE5EFE" w14:paraId="2A9CE900" w14:textId="77777777" w:rsidTr="00AE5EFE">
        <w:trPr>
          <w:trHeight w:val="247"/>
        </w:trPr>
        <w:tc>
          <w:tcPr>
            <w:tcW w:w="3828" w:type="dxa"/>
            <w:tcBorders>
              <w:top w:val="single" w:sz="4" w:space="0" w:color="000000"/>
              <w:left w:val="single" w:sz="4" w:space="0" w:color="000000"/>
              <w:bottom w:val="single" w:sz="4" w:space="0" w:color="000000"/>
              <w:right w:val="single" w:sz="4" w:space="0" w:color="000000"/>
            </w:tcBorders>
            <w:shd w:val="clear" w:color="auto" w:fill="FFFFFF"/>
            <w:hideMark/>
          </w:tcPr>
          <w:p w14:paraId="293E0F61" w14:textId="77777777" w:rsidR="00AE5EFE" w:rsidRPr="00AE5EFE" w:rsidRDefault="00AE5EFE" w:rsidP="00AE5EFE">
            <w:pPr>
              <w:spacing w:after="0"/>
              <w:rPr>
                <w:rFonts w:eastAsia="Calibri" w:cs="Arial"/>
                <w:sz w:val="18"/>
                <w:szCs w:val="18"/>
                <w:lang w:val="en-US"/>
              </w:rPr>
            </w:pPr>
            <w:r w:rsidRPr="00AE5EFE">
              <w:rPr>
                <w:rFonts w:eastAsia="Calibri" w:cs="Arial"/>
                <w:sz w:val="18"/>
                <w:szCs w:val="18"/>
                <w:lang w:val="en-US"/>
              </w:rPr>
              <w:t>Company name:</w:t>
            </w:r>
          </w:p>
          <w:p w14:paraId="4CE0B901" w14:textId="77777777" w:rsidR="00AE5EFE" w:rsidRPr="00AE5EFE" w:rsidRDefault="00AE5EFE" w:rsidP="00AE5EFE">
            <w:pPr>
              <w:spacing w:after="0"/>
              <w:rPr>
                <w:rFonts w:eastAsia="Calibri" w:cs="Arial"/>
                <w:sz w:val="18"/>
                <w:szCs w:val="18"/>
              </w:rPr>
            </w:pPr>
            <w:r w:rsidRPr="00AE5EFE">
              <w:rPr>
                <w:rFonts w:eastAsia="Calibri" w:cs="Arial"/>
                <w:i/>
                <w:iCs/>
                <w:sz w:val="18"/>
                <w:szCs w:val="18"/>
              </w:rPr>
              <w:t>Cégnév</w:t>
            </w:r>
          </w:p>
        </w:tc>
        <w:tc>
          <w:tcPr>
            <w:tcW w:w="5386" w:type="dxa"/>
            <w:tcBorders>
              <w:top w:val="single" w:sz="4" w:space="0" w:color="000000"/>
              <w:left w:val="single" w:sz="4" w:space="0" w:color="000000"/>
              <w:bottom w:val="single" w:sz="4" w:space="0" w:color="000000"/>
              <w:right w:val="single" w:sz="4" w:space="0" w:color="000000"/>
            </w:tcBorders>
            <w:shd w:val="clear" w:color="auto" w:fill="FFFFFF"/>
          </w:tcPr>
          <w:p w14:paraId="6426411D" w14:textId="77777777" w:rsidR="00AE5EFE" w:rsidRPr="00AE5EFE" w:rsidRDefault="00AE5EFE" w:rsidP="00AE5EFE">
            <w:pPr>
              <w:spacing w:after="0"/>
              <w:rPr>
                <w:rFonts w:eastAsia="Calibri" w:cs="Arial"/>
                <w:i/>
                <w:color w:val="000000"/>
                <w:sz w:val="18"/>
                <w:szCs w:val="18"/>
              </w:rPr>
            </w:pPr>
          </w:p>
        </w:tc>
      </w:tr>
      <w:tr w:rsidR="00AE5EFE" w:rsidRPr="00AE5EFE" w14:paraId="78A8F46B" w14:textId="77777777" w:rsidTr="00AE5EFE">
        <w:trPr>
          <w:trHeight w:val="247"/>
        </w:trPr>
        <w:tc>
          <w:tcPr>
            <w:tcW w:w="3828" w:type="dxa"/>
            <w:tcBorders>
              <w:top w:val="single" w:sz="4" w:space="0" w:color="000000"/>
              <w:left w:val="single" w:sz="4" w:space="0" w:color="000000"/>
              <w:bottom w:val="single" w:sz="4" w:space="0" w:color="000000"/>
              <w:right w:val="single" w:sz="4" w:space="0" w:color="000000"/>
            </w:tcBorders>
            <w:shd w:val="clear" w:color="auto" w:fill="FFFFFF"/>
            <w:hideMark/>
          </w:tcPr>
          <w:p w14:paraId="60A37B51" w14:textId="77777777" w:rsidR="00AE5EFE" w:rsidRPr="00AE5EFE" w:rsidRDefault="00AE5EFE" w:rsidP="00AE5EFE">
            <w:pPr>
              <w:spacing w:after="0"/>
              <w:rPr>
                <w:rFonts w:eastAsia="Calibri" w:cs="Arial"/>
                <w:sz w:val="18"/>
                <w:szCs w:val="18"/>
                <w:lang w:val="en-US"/>
              </w:rPr>
            </w:pPr>
            <w:r w:rsidRPr="00AE5EFE">
              <w:rPr>
                <w:rFonts w:eastAsia="Calibri" w:cs="Arial"/>
                <w:sz w:val="18"/>
                <w:szCs w:val="18"/>
                <w:lang w:val="en-US"/>
              </w:rPr>
              <w:t>Last name:</w:t>
            </w:r>
          </w:p>
          <w:p w14:paraId="7ABEB5DA" w14:textId="77777777" w:rsidR="00AE5EFE" w:rsidRPr="00AE5EFE" w:rsidRDefault="00AE5EFE" w:rsidP="00AE5EFE">
            <w:pPr>
              <w:spacing w:after="0"/>
              <w:rPr>
                <w:rFonts w:eastAsia="Calibri" w:cs="Arial"/>
                <w:color w:val="444444"/>
                <w:sz w:val="18"/>
                <w:szCs w:val="18"/>
                <w:shd w:val="clear" w:color="auto" w:fill="FFFFFF"/>
              </w:rPr>
            </w:pPr>
            <w:r w:rsidRPr="00AE5EFE">
              <w:rPr>
                <w:rFonts w:eastAsia="Calibri" w:cs="Arial"/>
                <w:i/>
                <w:iCs/>
                <w:color w:val="444444"/>
                <w:sz w:val="18"/>
                <w:szCs w:val="18"/>
                <w:shd w:val="clear" w:color="auto" w:fill="FFFFFF"/>
              </w:rPr>
              <w:t>Vezetéknév</w:t>
            </w:r>
          </w:p>
        </w:tc>
        <w:tc>
          <w:tcPr>
            <w:tcW w:w="5386" w:type="dxa"/>
            <w:tcBorders>
              <w:top w:val="single" w:sz="4" w:space="0" w:color="000000"/>
              <w:left w:val="single" w:sz="4" w:space="0" w:color="000000"/>
              <w:bottom w:val="single" w:sz="4" w:space="0" w:color="000000"/>
              <w:right w:val="single" w:sz="4" w:space="0" w:color="000000"/>
            </w:tcBorders>
            <w:shd w:val="clear" w:color="auto" w:fill="FFFFFF"/>
          </w:tcPr>
          <w:p w14:paraId="01536DD3" w14:textId="77777777" w:rsidR="00AE5EFE" w:rsidRPr="00AE5EFE" w:rsidRDefault="00AE5EFE" w:rsidP="00AE5EFE">
            <w:pPr>
              <w:spacing w:after="0"/>
              <w:rPr>
                <w:rFonts w:eastAsia="Calibri" w:cs="Arial"/>
                <w:i/>
                <w:color w:val="000000"/>
                <w:sz w:val="18"/>
                <w:szCs w:val="18"/>
              </w:rPr>
            </w:pPr>
          </w:p>
        </w:tc>
      </w:tr>
      <w:tr w:rsidR="00AE5EFE" w:rsidRPr="00AE5EFE" w14:paraId="31BA908F" w14:textId="77777777" w:rsidTr="00AE5EFE">
        <w:trPr>
          <w:trHeight w:val="247"/>
        </w:trPr>
        <w:tc>
          <w:tcPr>
            <w:tcW w:w="3828" w:type="dxa"/>
            <w:tcBorders>
              <w:top w:val="single" w:sz="4" w:space="0" w:color="000000"/>
              <w:left w:val="single" w:sz="4" w:space="0" w:color="000000"/>
              <w:bottom w:val="single" w:sz="4" w:space="0" w:color="000000"/>
              <w:right w:val="single" w:sz="4" w:space="0" w:color="000000"/>
            </w:tcBorders>
            <w:shd w:val="clear" w:color="auto" w:fill="FFFFFF"/>
            <w:hideMark/>
          </w:tcPr>
          <w:p w14:paraId="04B592A1" w14:textId="77777777" w:rsidR="00AE5EFE" w:rsidRPr="00AE5EFE" w:rsidRDefault="00AE5EFE" w:rsidP="00AE5EFE">
            <w:pPr>
              <w:spacing w:after="0"/>
              <w:rPr>
                <w:rFonts w:eastAsia="Calibri" w:cs="Arial"/>
                <w:sz w:val="18"/>
                <w:szCs w:val="18"/>
                <w:lang w:val="en-US"/>
              </w:rPr>
            </w:pPr>
            <w:r w:rsidRPr="00AE5EFE">
              <w:rPr>
                <w:rFonts w:eastAsia="Calibri" w:cs="Arial"/>
                <w:sz w:val="18"/>
                <w:szCs w:val="18"/>
                <w:lang w:val="en-US"/>
              </w:rPr>
              <w:t>First name:</w:t>
            </w:r>
          </w:p>
          <w:p w14:paraId="44C6DCC4" w14:textId="77777777" w:rsidR="00AE5EFE" w:rsidRPr="00AE5EFE" w:rsidRDefault="00AE5EFE" w:rsidP="00AE5EFE">
            <w:pPr>
              <w:spacing w:after="0"/>
              <w:rPr>
                <w:rFonts w:eastAsia="Calibri" w:cs="Arial"/>
                <w:color w:val="000000"/>
                <w:sz w:val="18"/>
                <w:szCs w:val="18"/>
              </w:rPr>
            </w:pPr>
            <w:r w:rsidRPr="00AE5EFE">
              <w:rPr>
                <w:rFonts w:eastAsia="Calibri" w:cs="Arial"/>
                <w:i/>
                <w:iCs/>
                <w:color w:val="000000"/>
                <w:sz w:val="18"/>
                <w:szCs w:val="18"/>
              </w:rPr>
              <w:t>Keresztnév</w:t>
            </w:r>
          </w:p>
        </w:tc>
        <w:tc>
          <w:tcPr>
            <w:tcW w:w="5386" w:type="dxa"/>
            <w:tcBorders>
              <w:top w:val="single" w:sz="4" w:space="0" w:color="000000"/>
              <w:left w:val="single" w:sz="4" w:space="0" w:color="000000"/>
              <w:bottom w:val="single" w:sz="4" w:space="0" w:color="000000"/>
              <w:right w:val="single" w:sz="4" w:space="0" w:color="000000"/>
            </w:tcBorders>
            <w:shd w:val="clear" w:color="auto" w:fill="FFFFFF"/>
          </w:tcPr>
          <w:p w14:paraId="1C102079" w14:textId="77777777" w:rsidR="00AE5EFE" w:rsidRPr="00AE5EFE" w:rsidRDefault="00AE5EFE" w:rsidP="00AE5EFE">
            <w:pPr>
              <w:spacing w:after="0"/>
              <w:rPr>
                <w:rFonts w:eastAsia="Calibri" w:cs="Arial"/>
                <w:i/>
                <w:color w:val="000000"/>
                <w:sz w:val="18"/>
                <w:szCs w:val="18"/>
              </w:rPr>
            </w:pPr>
          </w:p>
        </w:tc>
      </w:tr>
      <w:tr w:rsidR="00AE5EFE" w:rsidRPr="00AE5EFE" w14:paraId="6B9E62E5" w14:textId="77777777" w:rsidTr="00AE5EFE">
        <w:trPr>
          <w:trHeight w:val="247"/>
        </w:trPr>
        <w:tc>
          <w:tcPr>
            <w:tcW w:w="3828" w:type="dxa"/>
            <w:tcBorders>
              <w:top w:val="single" w:sz="4" w:space="0" w:color="000000"/>
              <w:left w:val="single" w:sz="4" w:space="0" w:color="000000"/>
              <w:bottom w:val="single" w:sz="4" w:space="0" w:color="000000"/>
              <w:right w:val="single" w:sz="4" w:space="0" w:color="000000"/>
            </w:tcBorders>
            <w:shd w:val="clear" w:color="auto" w:fill="FFFFFF"/>
            <w:hideMark/>
          </w:tcPr>
          <w:p w14:paraId="5D48862E" w14:textId="77777777" w:rsidR="00AE5EFE" w:rsidRPr="00AE5EFE" w:rsidRDefault="00AE5EFE" w:rsidP="00AE5EFE">
            <w:pPr>
              <w:spacing w:after="0"/>
              <w:rPr>
                <w:rFonts w:eastAsia="Calibri" w:cs="Arial"/>
                <w:sz w:val="18"/>
                <w:szCs w:val="18"/>
                <w:lang w:val="en-US"/>
              </w:rPr>
            </w:pPr>
            <w:r w:rsidRPr="00AE5EFE">
              <w:rPr>
                <w:rFonts w:eastAsia="Calibri" w:cs="Arial"/>
                <w:sz w:val="18"/>
                <w:szCs w:val="18"/>
                <w:lang w:val="en-US"/>
              </w:rPr>
              <w:t>Phone:</w:t>
            </w:r>
          </w:p>
          <w:p w14:paraId="42507072" w14:textId="77777777" w:rsidR="00AE5EFE" w:rsidRPr="00AE5EFE" w:rsidRDefault="00AE5EFE" w:rsidP="00AE5EFE">
            <w:pPr>
              <w:spacing w:after="0"/>
              <w:rPr>
                <w:rFonts w:eastAsia="Calibri" w:cs="Arial"/>
                <w:color w:val="000000"/>
                <w:sz w:val="18"/>
                <w:szCs w:val="18"/>
              </w:rPr>
            </w:pPr>
            <w:r w:rsidRPr="00AE5EFE">
              <w:rPr>
                <w:rFonts w:eastAsia="Calibri" w:cs="Arial"/>
                <w:i/>
                <w:iCs/>
                <w:color w:val="000000"/>
                <w:sz w:val="18"/>
                <w:szCs w:val="18"/>
              </w:rPr>
              <w:t>Telefonszám</w:t>
            </w:r>
          </w:p>
        </w:tc>
        <w:tc>
          <w:tcPr>
            <w:tcW w:w="5386" w:type="dxa"/>
            <w:tcBorders>
              <w:top w:val="single" w:sz="4" w:space="0" w:color="000000"/>
              <w:left w:val="single" w:sz="4" w:space="0" w:color="000000"/>
              <w:bottom w:val="single" w:sz="4" w:space="0" w:color="000000"/>
              <w:right w:val="single" w:sz="4" w:space="0" w:color="000000"/>
            </w:tcBorders>
            <w:shd w:val="clear" w:color="auto" w:fill="FFFFFF"/>
          </w:tcPr>
          <w:p w14:paraId="22F6A82C" w14:textId="77777777" w:rsidR="00AE5EFE" w:rsidRPr="00AE5EFE" w:rsidRDefault="00AE5EFE" w:rsidP="00AE5EFE">
            <w:pPr>
              <w:spacing w:after="0"/>
              <w:rPr>
                <w:rFonts w:eastAsia="Calibri" w:cs="Arial"/>
                <w:i/>
                <w:color w:val="000000"/>
                <w:sz w:val="18"/>
                <w:szCs w:val="18"/>
              </w:rPr>
            </w:pPr>
          </w:p>
        </w:tc>
      </w:tr>
      <w:tr w:rsidR="00AE5EFE" w:rsidRPr="00AE5EFE" w14:paraId="3F583A0C" w14:textId="77777777" w:rsidTr="00AE5EFE">
        <w:trPr>
          <w:trHeight w:val="247"/>
        </w:trPr>
        <w:tc>
          <w:tcPr>
            <w:tcW w:w="3828" w:type="dxa"/>
            <w:tcBorders>
              <w:top w:val="single" w:sz="4" w:space="0" w:color="000000"/>
              <w:left w:val="single" w:sz="4" w:space="0" w:color="000000"/>
              <w:bottom w:val="single" w:sz="4" w:space="0" w:color="000000"/>
              <w:right w:val="single" w:sz="4" w:space="0" w:color="000000"/>
            </w:tcBorders>
            <w:shd w:val="clear" w:color="auto" w:fill="FFFFFF"/>
            <w:hideMark/>
          </w:tcPr>
          <w:p w14:paraId="3644CCE6" w14:textId="77777777" w:rsidR="00AE5EFE" w:rsidRPr="00AE5EFE" w:rsidRDefault="00AE5EFE" w:rsidP="00AE5EFE">
            <w:pPr>
              <w:spacing w:after="0"/>
              <w:rPr>
                <w:rFonts w:eastAsia="Calibri" w:cs="Arial"/>
                <w:sz w:val="18"/>
                <w:szCs w:val="18"/>
              </w:rPr>
            </w:pPr>
            <w:r w:rsidRPr="00AE5EFE">
              <w:rPr>
                <w:rFonts w:eastAsia="Calibri" w:cs="Arial"/>
                <w:sz w:val="18"/>
                <w:szCs w:val="18"/>
              </w:rPr>
              <w:t>Mobile:</w:t>
            </w:r>
          </w:p>
          <w:p w14:paraId="08756801" w14:textId="77777777" w:rsidR="00AE5EFE" w:rsidRPr="00AE5EFE" w:rsidRDefault="00AE5EFE" w:rsidP="00AE5EFE">
            <w:pPr>
              <w:spacing w:after="0"/>
              <w:rPr>
                <w:rFonts w:eastAsia="Calibri" w:cs="Arial"/>
                <w:color w:val="000000"/>
                <w:sz w:val="18"/>
                <w:szCs w:val="18"/>
              </w:rPr>
            </w:pPr>
            <w:r w:rsidRPr="00AE5EFE">
              <w:rPr>
                <w:rFonts w:eastAsia="Calibri" w:cs="Arial"/>
                <w:i/>
                <w:iCs/>
                <w:color w:val="000000"/>
                <w:sz w:val="18"/>
                <w:szCs w:val="18"/>
              </w:rPr>
              <w:t>Mobiltelefonszám</w:t>
            </w:r>
          </w:p>
        </w:tc>
        <w:tc>
          <w:tcPr>
            <w:tcW w:w="5386" w:type="dxa"/>
            <w:tcBorders>
              <w:top w:val="single" w:sz="4" w:space="0" w:color="000000"/>
              <w:left w:val="single" w:sz="4" w:space="0" w:color="000000"/>
              <w:bottom w:val="single" w:sz="4" w:space="0" w:color="000000"/>
              <w:right w:val="single" w:sz="4" w:space="0" w:color="000000"/>
            </w:tcBorders>
            <w:shd w:val="clear" w:color="auto" w:fill="FFFFFF"/>
          </w:tcPr>
          <w:p w14:paraId="1B2396AD" w14:textId="77777777" w:rsidR="00AE5EFE" w:rsidRPr="00AE5EFE" w:rsidRDefault="00AE5EFE" w:rsidP="00AE5EFE">
            <w:pPr>
              <w:spacing w:after="0"/>
              <w:rPr>
                <w:rFonts w:eastAsia="Calibri" w:cs="Arial"/>
                <w:color w:val="000000"/>
                <w:sz w:val="18"/>
                <w:szCs w:val="18"/>
              </w:rPr>
            </w:pPr>
          </w:p>
        </w:tc>
      </w:tr>
      <w:tr w:rsidR="00AE5EFE" w:rsidRPr="00AE5EFE" w14:paraId="114B963F" w14:textId="77777777" w:rsidTr="00AE5EFE">
        <w:trPr>
          <w:trHeight w:val="247"/>
        </w:trPr>
        <w:tc>
          <w:tcPr>
            <w:tcW w:w="3828"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36B7B7F9" w14:textId="77777777" w:rsidR="00AE5EFE" w:rsidRPr="00AE5EFE" w:rsidRDefault="00AE5EFE" w:rsidP="00AE5EFE">
            <w:pPr>
              <w:spacing w:after="0"/>
              <w:rPr>
                <w:rFonts w:eastAsia="Calibri" w:cs="Arial"/>
                <w:sz w:val="18"/>
                <w:szCs w:val="18"/>
              </w:rPr>
            </w:pPr>
            <w:r w:rsidRPr="00AE5EFE">
              <w:rPr>
                <w:rFonts w:eastAsia="Calibri" w:cs="Arial"/>
                <w:sz w:val="18"/>
                <w:szCs w:val="18"/>
              </w:rPr>
              <w:t>E-mail:</w:t>
            </w:r>
          </w:p>
        </w:tc>
        <w:tc>
          <w:tcPr>
            <w:tcW w:w="538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119AE96" w14:textId="77777777" w:rsidR="00AE5EFE" w:rsidRPr="00AE5EFE" w:rsidRDefault="00AE5EFE" w:rsidP="00AE5EFE">
            <w:pPr>
              <w:spacing w:after="0"/>
              <w:rPr>
                <w:rFonts w:eastAsia="Calibri" w:cs="Arial"/>
                <w:sz w:val="18"/>
                <w:szCs w:val="18"/>
              </w:rPr>
            </w:pPr>
          </w:p>
        </w:tc>
      </w:tr>
      <w:tr w:rsidR="00AE5EFE" w:rsidRPr="00AE5EFE" w14:paraId="0B6BAF3B" w14:textId="77777777" w:rsidTr="00AE5EFE">
        <w:tc>
          <w:tcPr>
            <w:tcW w:w="9214" w:type="dxa"/>
            <w:gridSpan w:val="2"/>
            <w:tcBorders>
              <w:top w:val="single" w:sz="4" w:space="0" w:color="000000"/>
              <w:left w:val="single" w:sz="4" w:space="0" w:color="000000"/>
              <w:bottom w:val="single" w:sz="4" w:space="0" w:color="000000"/>
              <w:right w:val="single" w:sz="4" w:space="0" w:color="000000"/>
            </w:tcBorders>
            <w:shd w:val="clear" w:color="auto" w:fill="0A96B3"/>
            <w:hideMark/>
          </w:tcPr>
          <w:p w14:paraId="1BCFBBFE" w14:textId="77777777" w:rsidR="00AE5EFE" w:rsidRPr="00AE5EFE" w:rsidRDefault="00AE5EFE" w:rsidP="00AE5EFE">
            <w:pPr>
              <w:spacing w:after="0" w:line="240" w:lineRule="auto"/>
              <w:jc w:val="left"/>
              <w:rPr>
                <w:rFonts w:eastAsia="Times New Roman" w:cs="Arial"/>
                <w:b/>
                <w:color w:val="FFFFFF"/>
                <w:sz w:val="24"/>
                <w:szCs w:val="24"/>
                <w:lang w:val="en-US"/>
              </w:rPr>
            </w:pPr>
            <w:r w:rsidRPr="00AE5EFE">
              <w:rPr>
                <w:rFonts w:eastAsia="Times New Roman" w:cs="Arial"/>
                <w:b/>
                <w:color w:val="FFFFFF"/>
                <w:sz w:val="24"/>
                <w:szCs w:val="24"/>
                <w:lang w:val="en-US"/>
              </w:rPr>
              <w:t xml:space="preserve">Invoicing contact / </w:t>
            </w:r>
            <w:r w:rsidRPr="00AE5EFE">
              <w:rPr>
                <w:rFonts w:eastAsia="Times New Roman" w:cs="Arial"/>
                <w:b/>
                <w:i/>
                <w:iCs/>
                <w:color w:val="FFFFFF"/>
                <w:sz w:val="24"/>
                <w:szCs w:val="24"/>
              </w:rPr>
              <w:t>Számlázási kapcsolattartó</w:t>
            </w:r>
          </w:p>
        </w:tc>
      </w:tr>
      <w:tr w:rsidR="00AE5EFE" w:rsidRPr="00AE5EFE" w14:paraId="48A4F31B" w14:textId="77777777" w:rsidTr="00AE5EFE">
        <w:trPr>
          <w:trHeight w:val="247"/>
        </w:trPr>
        <w:tc>
          <w:tcPr>
            <w:tcW w:w="3828" w:type="dxa"/>
            <w:tcBorders>
              <w:top w:val="single" w:sz="4" w:space="0" w:color="000000"/>
              <w:left w:val="single" w:sz="4" w:space="0" w:color="000000"/>
              <w:bottom w:val="single" w:sz="4" w:space="0" w:color="000000"/>
              <w:right w:val="single" w:sz="4" w:space="0" w:color="000000"/>
            </w:tcBorders>
            <w:shd w:val="clear" w:color="auto" w:fill="FFFFFF"/>
            <w:hideMark/>
          </w:tcPr>
          <w:p w14:paraId="3D2E2780" w14:textId="77777777" w:rsidR="00AE5EFE" w:rsidRPr="00AE5EFE" w:rsidRDefault="00AE5EFE" w:rsidP="00AE5EFE">
            <w:pPr>
              <w:spacing w:after="0"/>
              <w:rPr>
                <w:rFonts w:eastAsia="Calibri" w:cs="Arial"/>
                <w:sz w:val="18"/>
                <w:szCs w:val="18"/>
                <w:lang w:val="en-US"/>
              </w:rPr>
            </w:pPr>
            <w:r w:rsidRPr="00AE5EFE">
              <w:rPr>
                <w:rFonts w:eastAsia="Calibri" w:cs="Arial"/>
                <w:sz w:val="18"/>
                <w:szCs w:val="18"/>
                <w:lang w:val="en-US"/>
              </w:rPr>
              <w:t>Company name:</w:t>
            </w:r>
          </w:p>
          <w:p w14:paraId="2EAE34C4" w14:textId="77777777" w:rsidR="00AE5EFE" w:rsidRPr="00AE5EFE" w:rsidRDefault="00AE5EFE" w:rsidP="00AE5EFE">
            <w:pPr>
              <w:spacing w:after="0"/>
              <w:rPr>
                <w:rFonts w:eastAsia="Calibri" w:cs="Arial"/>
                <w:sz w:val="18"/>
                <w:szCs w:val="18"/>
              </w:rPr>
            </w:pPr>
            <w:r w:rsidRPr="00AE5EFE">
              <w:rPr>
                <w:rFonts w:eastAsia="Calibri" w:cs="Arial"/>
                <w:i/>
                <w:iCs/>
                <w:sz w:val="18"/>
                <w:szCs w:val="18"/>
              </w:rPr>
              <w:t>Cégnév</w:t>
            </w:r>
          </w:p>
        </w:tc>
        <w:tc>
          <w:tcPr>
            <w:tcW w:w="5386" w:type="dxa"/>
            <w:tcBorders>
              <w:top w:val="single" w:sz="4" w:space="0" w:color="000000"/>
              <w:left w:val="single" w:sz="4" w:space="0" w:color="000000"/>
              <w:bottom w:val="single" w:sz="4" w:space="0" w:color="000000"/>
              <w:right w:val="single" w:sz="4" w:space="0" w:color="000000"/>
            </w:tcBorders>
            <w:shd w:val="clear" w:color="auto" w:fill="FFFFFF"/>
          </w:tcPr>
          <w:p w14:paraId="6C2AFFD1" w14:textId="77777777" w:rsidR="00AE5EFE" w:rsidRPr="00AE5EFE" w:rsidRDefault="00AE5EFE" w:rsidP="00AE5EFE">
            <w:pPr>
              <w:spacing w:after="0"/>
              <w:rPr>
                <w:rFonts w:eastAsia="Calibri" w:cs="Arial"/>
                <w:i/>
                <w:color w:val="000000"/>
                <w:sz w:val="18"/>
                <w:szCs w:val="18"/>
              </w:rPr>
            </w:pPr>
          </w:p>
        </w:tc>
      </w:tr>
      <w:tr w:rsidR="00AE5EFE" w:rsidRPr="00AE5EFE" w14:paraId="674FBE6A" w14:textId="77777777" w:rsidTr="00AE5EFE">
        <w:trPr>
          <w:trHeight w:val="247"/>
        </w:trPr>
        <w:tc>
          <w:tcPr>
            <w:tcW w:w="3828" w:type="dxa"/>
            <w:tcBorders>
              <w:top w:val="single" w:sz="4" w:space="0" w:color="000000"/>
              <w:left w:val="single" w:sz="4" w:space="0" w:color="000000"/>
              <w:bottom w:val="single" w:sz="4" w:space="0" w:color="000000"/>
              <w:right w:val="single" w:sz="4" w:space="0" w:color="000000"/>
            </w:tcBorders>
            <w:shd w:val="clear" w:color="auto" w:fill="FFFFFF"/>
            <w:hideMark/>
          </w:tcPr>
          <w:p w14:paraId="7B0F2826" w14:textId="77777777" w:rsidR="00AE5EFE" w:rsidRPr="00AE5EFE" w:rsidRDefault="00AE5EFE" w:rsidP="00AE5EFE">
            <w:pPr>
              <w:spacing w:after="0"/>
              <w:rPr>
                <w:rFonts w:eastAsia="Calibri" w:cs="Arial"/>
                <w:sz w:val="18"/>
                <w:szCs w:val="18"/>
                <w:lang w:val="en-US"/>
              </w:rPr>
            </w:pPr>
            <w:r w:rsidRPr="00AE5EFE">
              <w:rPr>
                <w:rFonts w:eastAsia="Calibri" w:cs="Arial"/>
                <w:sz w:val="18"/>
                <w:szCs w:val="18"/>
                <w:lang w:val="en-US"/>
              </w:rPr>
              <w:t>Last name:</w:t>
            </w:r>
          </w:p>
          <w:p w14:paraId="0F8435BD" w14:textId="77777777" w:rsidR="00AE5EFE" w:rsidRPr="00AE5EFE" w:rsidRDefault="00AE5EFE" w:rsidP="00AE5EFE">
            <w:pPr>
              <w:spacing w:after="0"/>
              <w:rPr>
                <w:rFonts w:eastAsia="Calibri" w:cs="Arial"/>
                <w:color w:val="444444"/>
                <w:sz w:val="18"/>
                <w:szCs w:val="18"/>
                <w:shd w:val="clear" w:color="auto" w:fill="FFFFFF"/>
              </w:rPr>
            </w:pPr>
            <w:r w:rsidRPr="00AE5EFE">
              <w:rPr>
                <w:rFonts w:eastAsia="Calibri" w:cs="Arial"/>
                <w:i/>
                <w:iCs/>
                <w:color w:val="444444"/>
                <w:sz w:val="18"/>
                <w:szCs w:val="18"/>
                <w:shd w:val="clear" w:color="auto" w:fill="FFFFFF"/>
              </w:rPr>
              <w:t>Vezetéknév</w:t>
            </w:r>
          </w:p>
        </w:tc>
        <w:tc>
          <w:tcPr>
            <w:tcW w:w="5386" w:type="dxa"/>
            <w:tcBorders>
              <w:top w:val="single" w:sz="4" w:space="0" w:color="000000"/>
              <w:left w:val="single" w:sz="4" w:space="0" w:color="000000"/>
              <w:bottom w:val="single" w:sz="4" w:space="0" w:color="000000"/>
              <w:right w:val="single" w:sz="4" w:space="0" w:color="000000"/>
            </w:tcBorders>
            <w:shd w:val="clear" w:color="auto" w:fill="FFFFFF"/>
          </w:tcPr>
          <w:p w14:paraId="5E0E57EB" w14:textId="77777777" w:rsidR="00AE5EFE" w:rsidRPr="00AE5EFE" w:rsidRDefault="00AE5EFE" w:rsidP="00AE5EFE">
            <w:pPr>
              <w:spacing w:after="0"/>
              <w:rPr>
                <w:rFonts w:eastAsia="Calibri" w:cs="Arial"/>
                <w:i/>
                <w:color w:val="000000"/>
                <w:sz w:val="18"/>
                <w:szCs w:val="18"/>
              </w:rPr>
            </w:pPr>
          </w:p>
        </w:tc>
      </w:tr>
      <w:tr w:rsidR="00AE5EFE" w:rsidRPr="00AE5EFE" w14:paraId="03160F87" w14:textId="77777777" w:rsidTr="00AE5EFE">
        <w:trPr>
          <w:trHeight w:val="247"/>
        </w:trPr>
        <w:tc>
          <w:tcPr>
            <w:tcW w:w="3828" w:type="dxa"/>
            <w:tcBorders>
              <w:top w:val="single" w:sz="4" w:space="0" w:color="000000"/>
              <w:left w:val="single" w:sz="4" w:space="0" w:color="000000"/>
              <w:bottom w:val="single" w:sz="4" w:space="0" w:color="000000"/>
              <w:right w:val="single" w:sz="4" w:space="0" w:color="000000"/>
            </w:tcBorders>
            <w:shd w:val="clear" w:color="auto" w:fill="FFFFFF"/>
            <w:hideMark/>
          </w:tcPr>
          <w:p w14:paraId="7948E5DC" w14:textId="77777777" w:rsidR="00AE5EFE" w:rsidRPr="00AE5EFE" w:rsidRDefault="00AE5EFE" w:rsidP="00AE5EFE">
            <w:pPr>
              <w:spacing w:after="0"/>
              <w:rPr>
                <w:rFonts w:eastAsia="Calibri" w:cs="Arial"/>
                <w:sz w:val="18"/>
                <w:szCs w:val="18"/>
                <w:lang w:val="en-US"/>
              </w:rPr>
            </w:pPr>
            <w:r w:rsidRPr="00AE5EFE">
              <w:rPr>
                <w:rFonts w:eastAsia="Calibri" w:cs="Arial"/>
                <w:sz w:val="18"/>
                <w:szCs w:val="18"/>
                <w:lang w:val="en-US"/>
              </w:rPr>
              <w:t>First name:</w:t>
            </w:r>
          </w:p>
          <w:p w14:paraId="7CA724B3" w14:textId="77777777" w:rsidR="00AE5EFE" w:rsidRPr="00AE5EFE" w:rsidRDefault="00AE5EFE" w:rsidP="00AE5EFE">
            <w:pPr>
              <w:spacing w:after="0"/>
              <w:rPr>
                <w:rFonts w:eastAsia="Calibri" w:cs="Arial"/>
                <w:color w:val="000000"/>
                <w:sz w:val="18"/>
                <w:szCs w:val="18"/>
              </w:rPr>
            </w:pPr>
            <w:r w:rsidRPr="00AE5EFE">
              <w:rPr>
                <w:rFonts w:eastAsia="Calibri" w:cs="Arial"/>
                <w:i/>
                <w:iCs/>
                <w:color w:val="000000"/>
                <w:sz w:val="18"/>
                <w:szCs w:val="18"/>
              </w:rPr>
              <w:t>Keresztnév</w:t>
            </w:r>
          </w:p>
        </w:tc>
        <w:tc>
          <w:tcPr>
            <w:tcW w:w="5386" w:type="dxa"/>
            <w:tcBorders>
              <w:top w:val="single" w:sz="4" w:space="0" w:color="000000"/>
              <w:left w:val="single" w:sz="4" w:space="0" w:color="000000"/>
              <w:bottom w:val="single" w:sz="4" w:space="0" w:color="000000"/>
              <w:right w:val="single" w:sz="4" w:space="0" w:color="000000"/>
            </w:tcBorders>
            <w:shd w:val="clear" w:color="auto" w:fill="FFFFFF"/>
          </w:tcPr>
          <w:p w14:paraId="3337E9EE" w14:textId="77777777" w:rsidR="00AE5EFE" w:rsidRPr="00AE5EFE" w:rsidRDefault="00AE5EFE" w:rsidP="00AE5EFE">
            <w:pPr>
              <w:spacing w:after="0"/>
              <w:rPr>
                <w:rFonts w:eastAsia="Calibri" w:cs="Arial"/>
                <w:i/>
                <w:color w:val="000000"/>
                <w:sz w:val="18"/>
                <w:szCs w:val="18"/>
              </w:rPr>
            </w:pPr>
          </w:p>
        </w:tc>
      </w:tr>
      <w:tr w:rsidR="00AE5EFE" w:rsidRPr="00AE5EFE" w14:paraId="337ADC4D" w14:textId="77777777" w:rsidTr="00AE5EFE">
        <w:trPr>
          <w:trHeight w:val="247"/>
        </w:trPr>
        <w:tc>
          <w:tcPr>
            <w:tcW w:w="3828" w:type="dxa"/>
            <w:tcBorders>
              <w:top w:val="single" w:sz="4" w:space="0" w:color="000000"/>
              <w:left w:val="single" w:sz="4" w:space="0" w:color="000000"/>
              <w:bottom w:val="single" w:sz="4" w:space="0" w:color="000000"/>
              <w:right w:val="single" w:sz="4" w:space="0" w:color="000000"/>
            </w:tcBorders>
            <w:shd w:val="clear" w:color="auto" w:fill="FFFFFF"/>
            <w:hideMark/>
          </w:tcPr>
          <w:p w14:paraId="005E6D23" w14:textId="77777777" w:rsidR="00AE5EFE" w:rsidRPr="00AE5EFE" w:rsidRDefault="00AE5EFE" w:rsidP="00AE5EFE">
            <w:pPr>
              <w:spacing w:after="0"/>
              <w:rPr>
                <w:rFonts w:eastAsia="Calibri" w:cs="Arial"/>
                <w:sz w:val="18"/>
                <w:szCs w:val="18"/>
                <w:lang w:val="en-US"/>
              </w:rPr>
            </w:pPr>
            <w:r w:rsidRPr="00AE5EFE">
              <w:rPr>
                <w:rFonts w:eastAsia="Calibri" w:cs="Arial"/>
                <w:sz w:val="18"/>
                <w:szCs w:val="18"/>
                <w:lang w:val="en-US"/>
              </w:rPr>
              <w:t>Phone:</w:t>
            </w:r>
          </w:p>
          <w:p w14:paraId="418D88F2" w14:textId="77777777" w:rsidR="00AE5EFE" w:rsidRPr="00AE5EFE" w:rsidRDefault="00AE5EFE" w:rsidP="00AE5EFE">
            <w:pPr>
              <w:spacing w:after="0"/>
              <w:rPr>
                <w:rFonts w:eastAsia="Calibri" w:cs="Arial"/>
                <w:color w:val="000000"/>
                <w:sz w:val="18"/>
                <w:szCs w:val="18"/>
              </w:rPr>
            </w:pPr>
            <w:r w:rsidRPr="00AE5EFE">
              <w:rPr>
                <w:rFonts w:eastAsia="Calibri" w:cs="Arial"/>
                <w:i/>
                <w:iCs/>
                <w:color w:val="000000"/>
                <w:sz w:val="18"/>
                <w:szCs w:val="18"/>
              </w:rPr>
              <w:t>Telefonszám</w:t>
            </w:r>
          </w:p>
        </w:tc>
        <w:tc>
          <w:tcPr>
            <w:tcW w:w="5386" w:type="dxa"/>
            <w:tcBorders>
              <w:top w:val="single" w:sz="4" w:space="0" w:color="000000"/>
              <w:left w:val="single" w:sz="4" w:space="0" w:color="000000"/>
              <w:bottom w:val="single" w:sz="4" w:space="0" w:color="000000"/>
              <w:right w:val="single" w:sz="4" w:space="0" w:color="000000"/>
            </w:tcBorders>
            <w:shd w:val="clear" w:color="auto" w:fill="FFFFFF"/>
          </w:tcPr>
          <w:p w14:paraId="6DCB8359" w14:textId="77777777" w:rsidR="00AE5EFE" w:rsidRPr="00AE5EFE" w:rsidRDefault="00AE5EFE" w:rsidP="00AE5EFE">
            <w:pPr>
              <w:spacing w:after="0"/>
              <w:rPr>
                <w:rFonts w:eastAsia="Calibri" w:cs="Arial"/>
                <w:i/>
                <w:color w:val="000000"/>
                <w:sz w:val="18"/>
                <w:szCs w:val="18"/>
              </w:rPr>
            </w:pPr>
          </w:p>
        </w:tc>
      </w:tr>
      <w:tr w:rsidR="00AE5EFE" w:rsidRPr="00AE5EFE" w14:paraId="79AD2BE0" w14:textId="77777777" w:rsidTr="00AE5EFE">
        <w:trPr>
          <w:trHeight w:val="247"/>
        </w:trPr>
        <w:tc>
          <w:tcPr>
            <w:tcW w:w="3828" w:type="dxa"/>
            <w:tcBorders>
              <w:top w:val="single" w:sz="4" w:space="0" w:color="000000"/>
              <w:left w:val="single" w:sz="4" w:space="0" w:color="000000"/>
              <w:bottom w:val="single" w:sz="4" w:space="0" w:color="000000"/>
              <w:right w:val="single" w:sz="4" w:space="0" w:color="000000"/>
            </w:tcBorders>
            <w:shd w:val="clear" w:color="auto" w:fill="FFFFFF"/>
            <w:hideMark/>
          </w:tcPr>
          <w:p w14:paraId="0B625044" w14:textId="77777777" w:rsidR="00AE5EFE" w:rsidRPr="00AE5EFE" w:rsidRDefault="00AE5EFE" w:rsidP="00AE5EFE">
            <w:pPr>
              <w:spacing w:after="0"/>
              <w:rPr>
                <w:rFonts w:eastAsia="Calibri" w:cs="Arial"/>
                <w:sz w:val="18"/>
                <w:szCs w:val="18"/>
              </w:rPr>
            </w:pPr>
            <w:r w:rsidRPr="00AE5EFE">
              <w:rPr>
                <w:rFonts w:eastAsia="Calibri" w:cs="Arial"/>
                <w:sz w:val="18"/>
                <w:szCs w:val="18"/>
              </w:rPr>
              <w:t>Mobile:</w:t>
            </w:r>
          </w:p>
          <w:p w14:paraId="55ADEF75" w14:textId="77777777" w:rsidR="00AE5EFE" w:rsidRPr="00AE5EFE" w:rsidRDefault="00AE5EFE" w:rsidP="00AE5EFE">
            <w:pPr>
              <w:spacing w:after="0"/>
              <w:rPr>
                <w:rFonts w:eastAsia="Calibri" w:cs="Arial"/>
                <w:color w:val="000000"/>
                <w:sz w:val="18"/>
                <w:szCs w:val="18"/>
              </w:rPr>
            </w:pPr>
            <w:r w:rsidRPr="00AE5EFE">
              <w:rPr>
                <w:rFonts w:eastAsia="Calibri" w:cs="Arial"/>
                <w:i/>
                <w:iCs/>
                <w:color w:val="000000"/>
                <w:sz w:val="18"/>
                <w:szCs w:val="18"/>
              </w:rPr>
              <w:t>Mobiltelefonszám</w:t>
            </w:r>
          </w:p>
        </w:tc>
        <w:tc>
          <w:tcPr>
            <w:tcW w:w="5386" w:type="dxa"/>
            <w:tcBorders>
              <w:top w:val="single" w:sz="4" w:space="0" w:color="000000"/>
              <w:left w:val="single" w:sz="4" w:space="0" w:color="000000"/>
              <w:bottom w:val="single" w:sz="4" w:space="0" w:color="000000"/>
              <w:right w:val="single" w:sz="4" w:space="0" w:color="000000"/>
            </w:tcBorders>
            <w:shd w:val="clear" w:color="auto" w:fill="FFFFFF"/>
          </w:tcPr>
          <w:p w14:paraId="0CC84289" w14:textId="77777777" w:rsidR="00AE5EFE" w:rsidRPr="00AE5EFE" w:rsidRDefault="00AE5EFE" w:rsidP="00AE5EFE">
            <w:pPr>
              <w:spacing w:after="0"/>
              <w:rPr>
                <w:rFonts w:eastAsia="Calibri" w:cs="Arial"/>
                <w:color w:val="000000"/>
                <w:sz w:val="18"/>
                <w:szCs w:val="18"/>
              </w:rPr>
            </w:pPr>
          </w:p>
        </w:tc>
      </w:tr>
      <w:tr w:rsidR="00AE5EFE" w:rsidRPr="00AE5EFE" w14:paraId="42D5345B" w14:textId="77777777" w:rsidTr="00AE5EFE">
        <w:trPr>
          <w:trHeight w:val="247"/>
        </w:trPr>
        <w:tc>
          <w:tcPr>
            <w:tcW w:w="3828"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037933BA" w14:textId="77777777" w:rsidR="00AE5EFE" w:rsidRPr="00AE5EFE" w:rsidRDefault="00AE5EFE" w:rsidP="00AE5EFE">
            <w:pPr>
              <w:spacing w:after="0"/>
              <w:rPr>
                <w:rFonts w:eastAsia="Calibri" w:cs="Arial"/>
                <w:sz w:val="18"/>
                <w:szCs w:val="18"/>
              </w:rPr>
            </w:pPr>
            <w:r w:rsidRPr="00AE5EFE">
              <w:rPr>
                <w:rFonts w:eastAsia="Calibri" w:cs="Arial"/>
                <w:sz w:val="18"/>
                <w:szCs w:val="18"/>
              </w:rPr>
              <w:t>E-mail:</w:t>
            </w:r>
          </w:p>
        </w:tc>
        <w:tc>
          <w:tcPr>
            <w:tcW w:w="538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BC22A14" w14:textId="77777777" w:rsidR="00AE5EFE" w:rsidRPr="00AE5EFE" w:rsidRDefault="00AE5EFE" w:rsidP="00AE5EFE">
            <w:pPr>
              <w:spacing w:after="0"/>
              <w:rPr>
                <w:rFonts w:eastAsia="Calibri" w:cs="Arial"/>
                <w:sz w:val="18"/>
                <w:szCs w:val="18"/>
              </w:rPr>
            </w:pPr>
          </w:p>
        </w:tc>
      </w:tr>
    </w:tbl>
    <w:p w14:paraId="084660E7" w14:textId="77777777" w:rsidR="00AE5EFE" w:rsidRPr="00AE5EFE" w:rsidRDefault="00AE5EFE" w:rsidP="00AE5EFE">
      <w:pPr>
        <w:spacing w:after="0" w:line="240" w:lineRule="auto"/>
        <w:jc w:val="left"/>
        <w:rPr>
          <w:rFonts w:ascii="Times New Roman" w:eastAsia="Times New Roman" w:hAnsi="Times New Roman" w:cs="Times New Roman"/>
          <w:sz w:val="24"/>
          <w:szCs w:val="24"/>
          <w:lang w:val="en-US"/>
        </w:rPr>
      </w:pPr>
      <w:r w:rsidRPr="00AE5EFE">
        <w:rPr>
          <w:rFonts w:ascii="Times New Roman" w:eastAsia="Times New Roman" w:hAnsi="Times New Roman" w:cs="Times New Roman"/>
          <w:sz w:val="24"/>
          <w:szCs w:val="24"/>
          <w:lang w:val="en-US"/>
        </w:rPr>
        <w:br w:type="page"/>
      </w:r>
    </w:p>
    <w:tbl>
      <w:tblPr>
        <w:tblW w:w="9214"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28"/>
        <w:gridCol w:w="5386"/>
      </w:tblGrid>
      <w:tr w:rsidR="00AE5EFE" w:rsidRPr="00AE5EFE" w14:paraId="780091EE" w14:textId="77777777" w:rsidTr="00AE5EFE">
        <w:trPr>
          <w:trHeight w:val="756"/>
        </w:trPr>
        <w:tc>
          <w:tcPr>
            <w:tcW w:w="3828"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0F00293B" w14:textId="77777777" w:rsidR="00AE5EFE" w:rsidRPr="00AE5EFE" w:rsidRDefault="00AE5EFE" w:rsidP="00AE5EFE">
            <w:pPr>
              <w:spacing w:after="0"/>
              <w:rPr>
                <w:rFonts w:eastAsia="Calibri" w:cs="Arial"/>
                <w:sz w:val="18"/>
                <w:szCs w:val="18"/>
                <w:lang w:val="en-US"/>
              </w:rPr>
            </w:pPr>
            <w:r w:rsidRPr="00AE5EFE">
              <w:rPr>
                <w:rFonts w:eastAsia="Calibri" w:cs="Arial"/>
                <w:sz w:val="18"/>
                <w:szCs w:val="18"/>
                <w:lang w:val="en-US"/>
              </w:rPr>
              <w:lastRenderedPageBreak/>
              <w:t>Does your company accept e-invoices?</w:t>
            </w:r>
          </w:p>
          <w:p w14:paraId="143A6F76" w14:textId="77777777" w:rsidR="00AE5EFE" w:rsidRPr="00AE5EFE" w:rsidRDefault="00AE5EFE" w:rsidP="00AE5EFE">
            <w:pPr>
              <w:spacing w:after="0"/>
              <w:rPr>
                <w:rFonts w:eastAsia="Calibri" w:cs="Arial"/>
                <w:i/>
                <w:iCs/>
                <w:sz w:val="18"/>
                <w:szCs w:val="18"/>
              </w:rPr>
            </w:pPr>
            <w:r w:rsidRPr="00AE5EFE">
              <w:rPr>
                <w:rFonts w:eastAsia="Calibri" w:cs="Arial"/>
                <w:i/>
                <w:iCs/>
                <w:sz w:val="18"/>
                <w:szCs w:val="18"/>
              </w:rPr>
              <w:t>Elfogad a vállalat e-számlát?</w:t>
            </w:r>
          </w:p>
        </w:tc>
        <w:tc>
          <w:tcPr>
            <w:tcW w:w="5386"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0D2D018" w14:textId="77777777" w:rsidR="00AE5EFE" w:rsidRPr="00AE5EFE" w:rsidRDefault="007D1F07" w:rsidP="00AE5EFE">
            <w:pPr>
              <w:spacing w:after="0" w:line="240" w:lineRule="auto"/>
              <w:jc w:val="left"/>
              <w:rPr>
                <w:rFonts w:eastAsia="Times New Roman" w:cs="Arial"/>
                <w:i/>
                <w:color w:val="000000"/>
                <w:sz w:val="18"/>
                <w:szCs w:val="18"/>
              </w:rPr>
            </w:pPr>
            <w:sdt>
              <w:sdtPr>
                <w:rPr>
                  <w:rFonts w:eastAsia="Times New Roman" w:cs="Arial"/>
                  <w:iCs/>
                  <w:color w:val="000000"/>
                  <w:sz w:val="18"/>
                  <w:szCs w:val="18"/>
                  <w:lang w:val="en-US"/>
                </w:rPr>
                <w:id w:val="1297877556"/>
                <w14:checkbox>
                  <w14:checked w14:val="0"/>
                  <w14:checkedState w14:val="2612" w14:font="MS Gothic"/>
                  <w14:uncheckedState w14:val="2610" w14:font="MS Gothic"/>
                </w14:checkbox>
              </w:sdtPr>
              <w:sdtEndPr/>
              <w:sdtContent>
                <w:r w:rsidR="00AE5EFE" w:rsidRPr="00AE5EFE">
                  <w:rPr>
                    <w:rFonts w:ascii="Segoe UI Symbol" w:eastAsia="Times New Roman" w:hAnsi="Segoe UI Symbol" w:cs="Segoe UI Symbol"/>
                    <w:iCs/>
                    <w:color w:val="000000"/>
                    <w:sz w:val="18"/>
                    <w:szCs w:val="18"/>
                    <w:lang w:val="en-US"/>
                  </w:rPr>
                  <w:t>☐</w:t>
                </w:r>
              </w:sdtContent>
            </w:sdt>
            <w:r w:rsidR="00AE5EFE" w:rsidRPr="00AE5EFE">
              <w:rPr>
                <w:rFonts w:eastAsia="Times New Roman" w:cs="Arial"/>
                <w:iCs/>
                <w:color w:val="000000"/>
                <w:sz w:val="18"/>
                <w:szCs w:val="18"/>
                <w:lang w:val="en-US"/>
              </w:rPr>
              <w:t xml:space="preserve"> Yes </w:t>
            </w:r>
            <w:r w:rsidR="00AE5EFE" w:rsidRPr="00AE5EFE">
              <w:rPr>
                <w:rFonts w:eastAsia="Times New Roman" w:cs="Arial"/>
                <w:i/>
                <w:color w:val="000000"/>
                <w:sz w:val="18"/>
                <w:szCs w:val="18"/>
                <w:lang w:val="en-US"/>
              </w:rPr>
              <w:t xml:space="preserve">/ </w:t>
            </w:r>
            <w:r w:rsidR="00AE5EFE" w:rsidRPr="00AE5EFE">
              <w:rPr>
                <w:rFonts w:eastAsia="Times New Roman" w:cs="Arial"/>
                <w:i/>
                <w:color w:val="000000"/>
                <w:sz w:val="18"/>
                <w:szCs w:val="18"/>
              </w:rPr>
              <w:t>Igen</w:t>
            </w:r>
          </w:p>
          <w:p w14:paraId="5285F478" w14:textId="77777777" w:rsidR="00AE5EFE" w:rsidRPr="00AE5EFE" w:rsidRDefault="007D1F07" w:rsidP="00AE5EFE">
            <w:pPr>
              <w:spacing w:after="0"/>
              <w:rPr>
                <w:rFonts w:eastAsia="Calibri" w:cs="Arial"/>
                <w:sz w:val="18"/>
                <w:szCs w:val="18"/>
              </w:rPr>
            </w:pPr>
            <w:sdt>
              <w:sdtPr>
                <w:rPr>
                  <w:rFonts w:eastAsia="Times New Roman" w:cs="Arial"/>
                  <w:iCs/>
                  <w:color w:val="000000"/>
                  <w:sz w:val="18"/>
                  <w:szCs w:val="18"/>
                  <w:lang w:val="en-US"/>
                </w:rPr>
                <w:id w:val="-2126846887"/>
                <w14:checkbox>
                  <w14:checked w14:val="0"/>
                  <w14:checkedState w14:val="2612" w14:font="MS Gothic"/>
                  <w14:uncheckedState w14:val="2610" w14:font="MS Gothic"/>
                </w14:checkbox>
              </w:sdtPr>
              <w:sdtEndPr/>
              <w:sdtContent>
                <w:r w:rsidR="00AE5EFE" w:rsidRPr="00AE5EFE">
                  <w:rPr>
                    <w:rFonts w:ascii="Segoe UI Symbol" w:eastAsia="Times New Roman" w:hAnsi="Segoe UI Symbol" w:cs="Segoe UI Symbol"/>
                    <w:iCs/>
                    <w:color w:val="000000"/>
                    <w:sz w:val="18"/>
                    <w:szCs w:val="18"/>
                    <w:lang w:val="en-US"/>
                  </w:rPr>
                  <w:t>☐</w:t>
                </w:r>
              </w:sdtContent>
            </w:sdt>
            <w:r w:rsidR="00AE5EFE" w:rsidRPr="00AE5EFE">
              <w:rPr>
                <w:rFonts w:eastAsia="Times New Roman" w:cs="Arial"/>
                <w:iCs/>
                <w:color w:val="000000"/>
                <w:sz w:val="18"/>
                <w:szCs w:val="18"/>
                <w:lang w:val="en-US"/>
              </w:rPr>
              <w:t xml:space="preserve"> No </w:t>
            </w:r>
            <w:r w:rsidR="00AE5EFE" w:rsidRPr="00AE5EFE">
              <w:rPr>
                <w:rFonts w:eastAsia="Times New Roman" w:cs="Arial"/>
                <w:i/>
                <w:color w:val="000000"/>
                <w:sz w:val="18"/>
                <w:szCs w:val="18"/>
                <w:lang w:val="en-US"/>
              </w:rPr>
              <w:t xml:space="preserve">/ </w:t>
            </w:r>
            <w:r w:rsidR="00AE5EFE" w:rsidRPr="00AE5EFE">
              <w:rPr>
                <w:rFonts w:eastAsia="Times New Roman" w:cs="Arial"/>
                <w:i/>
                <w:color w:val="000000"/>
                <w:sz w:val="18"/>
                <w:szCs w:val="18"/>
              </w:rPr>
              <w:t>Nem</w:t>
            </w:r>
          </w:p>
        </w:tc>
      </w:tr>
      <w:tr w:rsidR="00AE5EFE" w:rsidRPr="00AE5EFE" w14:paraId="7CAC9EDE" w14:textId="77777777" w:rsidTr="00AE5EFE">
        <w:trPr>
          <w:trHeight w:val="247"/>
        </w:trPr>
        <w:tc>
          <w:tcPr>
            <w:tcW w:w="9214"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48EB5EB5" w14:textId="77777777" w:rsidR="00AE5EFE" w:rsidRPr="00AE5EFE" w:rsidRDefault="00AE5EFE" w:rsidP="00AE5EFE">
            <w:pPr>
              <w:spacing w:before="120" w:line="240" w:lineRule="auto"/>
              <w:ind w:left="113"/>
              <w:rPr>
                <w:rFonts w:eastAsia="Times New Roman" w:cs="Arial"/>
                <w:sz w:val="18"/>
                <w:szCs w:val="18"/>
                <w:shd w:val="clear" w:color="auto" w:fill="FFFFFF"/>
                <w:lang w:val="en-US"/>
              </w:rPr>
            </w:pPr>
            <w:r w:rsidRPr="00AE5EFE">
              <w:rPr>
                <w:rFonts w:eastAsia="Times New Roman" w:cs="Arial"/>
                <w:sz w:val="18"/>
                <w:szCs w:val="18"/>
                <w:shd w:val="clear" w:color="auto" w:fill="FFFFFF"/>
                <w:lang w:val="en-US"/>
              </w:rPr>
              <w:t xml:space="preserve">In case you replied </w:t>
            </w:r>
            <w:r w:rsidRPr="00AE5EFE">
              <w:rPr>
                <w:rFonts w:eastAsia="Times New Roman" w:cs="Arial"/>
                <w:b/>
                <w:bCs/>
                <w:sz w:val="18"/>
                <w:szCs w:val="18"/>
                <w:shd w:val="clear" w:color="auto" w:fill="FFFFFF"/>
                <w:lang w:val="en-US"/>
              </w:rPr>
              <w:t>Yes</w:t>
            </w:r>
            <w:r w:rsidRPr="00AE5EFE">
              <w:rPr>
                <w:rFonts w:eastAsia="Times New Roman" w:cs="Arial"/>
                <w:sz w:val="18"/>
                <w:szCs w:val="18"/>
                <w:shd w:val="clear" w:color="auto" w:fill="FFFFFF"/>
                <w:lang w:val="en-US"/>
              </w:rPr>
              <w:t xml:space="preserve"> and would like to use a different e-mail address for invoicing than the one indicated for Invoicing contact, please add it here:</w:t>
            </w:r>
          </w:p>
          <w:p w14:paraId="089D1A5A" w14:textId="0F77B315" w:rsidR="00AE5EFE" w:rsidRPr="00AE5EFE" w:rsidRDefault="00AE5EFE" w:rsidP="00AE5EFE">
            <w:pPr>
              <w:spacing w:before="120" w:line="240" w:lineRule="auto"/>
              <w:ind w:left="113"/>
              <w:rPr>
                <w:rFonts w:eastAsia="Times New Roman" w:cs="Arial"/>
                <w:i/>
                <w:iCs/>
                <w:sz w:val="18"/>
                <w:szCs w:val="18"/>
                <w:shd w:val="clear" w:color="auto" w:fill="FFFFFF"/>
              </w:rPr>
            </w:pPr>
            <w:r w:rsidRPr="00AE5EFE">
              <w:rPr>
                <w:rFonts w:eastAsia="Times New Roman" w:cs="Arial"/>
                <w:b/>
                <w:bCs/>
                <w:i/>
                <w:iCs/>
                <w:sz w:val="18"/>
                <w:szCs w:val="18"/>
                <w:shd w:val="clear" w:color="auto" w:fill="FFFFFF"/>
              </w:rPr>
              <w:t>Igen</w:t>
            </w:r>
            <w:r w:rsidRPr="00AE5EFE">
              <w:rPr>
                <w:rFonts w:eastAsia="Times New Roman" w:cs="Arial"/>
                <w:i/>
                <w:iCs/>
                <w:sz w:val="18"/>
                <w:szCs w:val="18"/>
                <w:shd w:val="clear" w:color="auto" w:fill="FFFFFF"/>
              </w:rPr>
              <w:t xml:space="preserve"> válasz esetén, amennyiben a Számlázási kapcsolattartónál </w:t>
            </w:r>
            <w:proofErr w:type="spellStart"/>
            <w:r w:rsidRPr="00AE5EFE">
              <w:rPr>
                <w:rFonts w:eastAsia="Times New Roman" w:cs="Arial"/>
                <w:i/>
                <w:iCs/>
                <w:sz w:val="18"/>
                <w:szCs w:val="18"/>
                <w:shd w:val="clear" w:color="auto" w:fill="FFFFFF"/>
              </w:rPr>
              <w:t>feltüntetettől</w:t>
            </w:r>
            <w:proofErr w:type="spellEnd"/>
            <w:r w:rsidRPr="00AE5EFE">
              <w:rPr>
                <w:rFonts w:eastAsia="Times New Roman" w:cs="Arial"/>
                <w:i/>
                <w:iCs/>
                <w:sz w:val="18"/>
                <w:szCs w:val="18"/>
                <w:shd w:val="clear" w:color="auto" w:fill="FFFFFF"/>
              </w:rPr>
              <w:t xml:space="preserve"> eltérő e-mail címre kerüljön megküldésre a számla, az e-mail cím:</w:t>
            </w:r>
          </w:p>
          <w:p w14:paraId="0E08A4F2" w14:textId="77777777" w:rsidR="00AE5EFE" w:rsidRPr="00AE5EFE" w:rsidRDefault="00AE5EFE" w:rsidP="00AE5EFE">
            <w:pPr>
              <w:spacing w:before="120" w:line="240" w:lineRule="auto"/>
              <w:ind w:left="113"/>
              <w:rPr>
                <w:rFonts w:eastAsia="MS Gothic" w:cs="Arial"/>
                <w:i/>
                <w:iCs/>
                <w:color w:val="000000"/>
                <w:sz w:val="18"/>
                <w:szCs w:val="18"/>
                <w:lang w:val="en-US"/>
              </w:rPr>
            </w:pPr>
            <w:r w:rsidRPr="00AE5EFE">
              <w:rPr>
                <w:rFonts w:eastAsia="Times New Roman" w:cs="Arial"/>
                <w:i/>
                <w:iCs/>
                <w:sz w:val="18"/>
                <w:szCs w:val="18"/>
                <w:shd w:val="clear" w:color="auto" w:fill="FFFFFF"/>
                <w:lang w:val="en-US"/>
              </w:rPr>
              <w:t xml:space="preserve"> </w:t>
            </w:r>
            <w:permStart w:id="173742027" w:edGrp="everyone"/>
            <w:r w:rsidRPr="00AE5EFE">
              <w:rPr>
                <w:rFonts w:eastAsia="Times New Roman" w:cs="Arial"/>
                <w:i/>
                <w:iCs/>
                <w:color w:val="000000"/>
                <w:sz w:val="18"/>
                <w:szCs w:val="18"/>
                <w:lang w:val="en-US"/>
              </w:rPr>
              <w:t xml:space="preserve">                                                                                                                              </w:t>
            </w:r>
            <w:r w:rsidRPr="00AE5EFE">
              <w:rPr>
                <w:rFonts w:eastAsia="Times New Roman" w:cs="Arial"/>
                <w:b/>
                <w:i/>
                <w:iCs/>
                <w:sz w:val="24"/>
                <w:szCs w:val="24"/>
                <w:lang w:val="en-US" w:eastAsia="hu-HU"/>
              </w:rPr>
              <w:t xml:space="preserve"> </w:t>
            </w:r>
            <w:permEnd w:id="173742027"/>
          </w:p>
        </w:tc>
      </w:tr>
      <w:tr w:rsidR="00AE5EFE" w:rsidRPr="00AE5EFE" w14:paraId="7F654903" w14:textId="77777777" w:rsidTr="00AE5EFE">
        <w:trPr>
          <w:trHeight w:val="247"/>
        </w:trPr>
        <w:tc>
          <w:tcPr>
            <w:tcW w:w="9214"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0557AB61" w14:textId="77777777" w:rsidR="00AE5EFE" w:rsidRPr="00AE5EFE" w:rsidRDefault="00AE5EFE" w:rsidP="00AE5EFE">
            <w:pPr>
              <w:spacing w:before="120" w:line="240" w:lineRule="auto"/>
              <w:ind w:left="113"/>
              <w:rPr>
                <w:rFonts w:eastAsia="Times New Roman" w:cs="Arial"/>
                <w:sz w:val="18"/>
                <w:szCs w:val="18"/>
                <w:shd w:val="clear" w:color="auto" w:fill="FFFFFF"/>
                <w:lang w:val="en-US"/>
              </w:rPr>
            </w:pPr>
            <w:r w:rsidRPr="00AE5EFE">
              <w:rPr>
                <w:rFonts w:eastAsia="Times New Roman" w:cs="Arial"/>
                <w:sz w:val="18"/>
                <w:szCs w:val="18"/>
                <w:shd w:val="clear" w:color="auto" w:fill="FFFFFF"/>
                <w:lang w:val="en-US"/>
              </w:rPr>
              <w:t xml:space="preserve">In case you replied </w:t>
            </w:r>
            <w:r w:rsidRPr="00AE5EFE">
              <w:rPr>
                <w:rFonts w:eastAsia="Times New Roman" w:cs="Arial"/>
                <w:b/>
                <w:bCs/>
                <w:sz w:val="18"/>
                <w:szCs w:val="18"/>
                <w:shd w:val="clear" w:color="auto" w:fill="FFFFFF"/>
                <w:lang w:val="en-US"/>
              </w:rPr>
              <w:t>No</w:t>
            </w:r>
            <w:r w:rsidRPr="00AE5EFE">
              <w:rPr>
                <w:rFonts w:eastAsia="Times New Roman" w:cs="Arial"/>
                <w:sz w:val="18"/>
                <w:szCs w:val="18"/>
                <w:shd w:val="clear" w:color="auto" w:fill="FFFFFF"/>
                <w:lang w:val="en-US"/>
              </w:rPr>
              <w:t>, please provide postal address for invoicing:</w:t>
            </w:r>
          </w:p>
          <w:p w14:paraId="0F565E1D" w14:textId="77777777" w:rsidR="00AE5EFE" w:rsidRPr="00AE5EFE" w:rsidRDefault="00AE5EFE" w:rsidP="00AE5EFE">
            <w:pPr>
              <w:spacing w:before="120" w:line="240" w:lineRule="auto"/>
              <w:ind w:left="113"/>
              <w:rPr>
                <w:rFonts w:eastAsia="Times New Roman" w:cs="Arial"/>
                <w:i/>
                <w:iCs/>
                <w:sz w:val="18"/>
                <w:szCs w:val="18"/>
                <w:shd w:val="clear" w:color="auto" w:fill="FFFFFF"/>
              </w:rPr>
            </w:pPr>
            <w:r w:rsidRPr="00AE5EFE">
              <w:rPr>
                <w:rFonts w:eastAsia="Times New Roman" w:cs="Arial"/>
                <w:b/>
                <w:bCs/>
                <w:i/>
                <w:iCs/>
                <w:sz w:val="18"/>
                <w:szCs w:val="18"/>
                <w:shd w:val="clear" w:color="auto" w:fill="FFFFFF"/>
              </w:rPr>
              <w:t>Nem</w:t>
            </w:r>
            <w:r w:rsidRPr="00AE5EFE">
              <w:rPr>
                <w:rFonts w:eastAsia="Times New Roman" w:cs="Arial"/>
                <w:i/>
                <w:iCs/>
                <w:sz w:val="18"/>
                <w:szCs w:val="18"/>
                <w:shd w:val="clear" w:color="auto" w:fill="FFFFFF"/>
              </w:rPr>
              <w:t xml:space="preserve"> válasz esetén a postai cím a számlázáshoz:</w:t>
            </w:r>
          </w:p>
        </w:tc>
      </w:tr>
      <w:tr w:rsidR="00AE5EFE" w:rsidRPr="00AE5EFE" w14:paraId="441CE831" w14:textId="77777777" w:rsidTr="00AE5EFE">
        <w:trPr>
          <w:trHeight w:val="247"/>
        </w:trPr>
        <w:tc>
          <w:tcPr>
            <w:tcW w:w="3828"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6BAEE70E" w14:textId="77777777" w:rsidR="00AE5EFE" w:rsidRPr="00AE5EFE" w:rsidRDefault="00AE5EFE" w:rsidP="00AE5EFE">
            <w:pPr>
              <w:spacing w:after="0"/>
              <w:rPr>
                <w:rFonts w:eastAsia="Times New Roman" w:cs="Arial"/>
                <w:sz w:val="18"/>
                <w:szCs w:val="18"/>
                <w:shd w:val="clear" w:color="auto" w:fill="FFFFFF"/>
                <w:lang w:val="en-US"/>
              </w:rPr>
            </w:pPr>
            <w:r w:rsidRPr="00AE5EFE">
              <w:rPr>
                <w:rFonts w:eastAsia="Times New Roman" w:cs="Arial"/>
                <w:sz w:val="18"/>
                <w:szCs w:val="18"/>
                <w:shd w:val="clear" w:color="auto" w:fill="FFFFFF"/>
                <w:lang w:val="en-US"/>
              </w:rPr>
              <w:t>Address</w:t>
            </w:r>
          </w:p>
          <w:p w14:paraId="2FE304BD" w14:textId="77777777" w:rsidR="00AE5EFE" w:rsidRPr="00AE5EFE" w:rsidRDefault="00AE5EFE" w:rsidP="00AE5EFE">
            <w:pPr>
              <w:spacing w:after="0"/>
              <w:rPr>
                <w:rFonts w:eastAsia="Times New Roman" w:cs="Arial"/>
                <w:i/>
                <w:color w:val="000000"/>
                <w:sz w:val="18"/>
                <w:szCs w:val="18"/>
              </w:rPr>
            </w:pPr>
            <w:r w:rsidRPr="00AE5EFE">
              <w:rPr>
                <w:rFonts w:eastAsia="Times New Roman" w:cs="Arial"/>
                <w:i/>
                <w:color w:val="000000"/>
                <w:sz w:val="18"/>
                <w:szCs w:val="18"/>
              </w:rPr>
              <w:t>Cím</w:t>
            </w:r>
          </w:p>
        </w:tc>
        <w:tc>
          <w:tcPr>
            <w:tcW w:w="538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3399BDB" w14:textId="77777777" w:rsidR="00AE5EFE" w:rsidRPr="00AE5EFE" w:rsidRDefault="00AE5EFE" w:rsidP="00AE5EFE">
            <w:pPr>
              <w:spacing w:after="0" w:line="240" w:lineRule="auto"/>
              <w:jc w:val="left"/>
              <w:rPr>
                <w:rFonts w:eastAsia="MS Gothic" w:cs="Arial"/>
                <w:i/>
                <w:color w:val="000000"/>
                <w:sz w:val="18"/>
                <w:szCs w:val="18"/>
                <w:lang w:val="en-US"/>
              </w:rPr>
            </w:pPr>
          </w:p>
        </w:tc>
      </w:tr>
      <w:tr w:rsidR="00AE5EFE" w:rsidRPr="00AE5EFE" w14:paraId="29CF574F" w14:textId="77777777" w:rsidTr="00AE5EFE">
        <w:trPr>
          <w:trHeight w:val="247"/>
        </w:trPr>
        <w:tc>
          <w:tcPr>
            <w:tcW w:w="3828"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4046C28" w14:textId="77777777" w:rsidR="00AE5EFE" w:rsidRPr="00AE5EFE" w:rsidRDefault="00AE5EFE" w:rsidP="00AE5EFE">
            <w:pPr>
              <w:spacing w:after="0" w:line="240" w:lineRule="auto"/>
              <w:jc w:val="left"/>
              <w:rPr>
                <w:rFonts w:eastAsia="Times New Roman" w:cs="Arial"/>
                <w:color w:val="000000"/>
                <w:sz w:val="18"/>
                <w:szCs w:val="18"/>
                <w:lang w:val="en-US"/>
              </w:rPr>
            </w:pPr>
            <w:r w:rsidRPr="00AE5EFE">
              <w:rPr>
                <w:rFonts w:eastAsia="Times New Roman" w:cs="Arial"/>
                <w:color w:val="000000"/>
                <w:sz w:val="18"/>
                <w:szCs w:val="18"/>
                <w:lang w:val="en-US"/>
              </w:rPr>
              <w:t>Post Code</w:t>
            </w:r>
          </w:p>
          <w:p w14:paraId="58B5F187" w14:textId="77777777" w:rsidR="00AE5EFE" w:rsidRPr="00AE5EFE" w:rsidRDefault="00AE5EFE" w:rsidP="00AE5EFE">
            <w:pPr>
              <w:spacing w:after="0" w:line="240" w:lineRule="auto"/>
              <w:jc w:val="left"/>
              <w:rPr>
                <w:rFonts w:eastAsia="Times New Roman" w:cs="Arial"/>
                <w:i/>
                <w:color w:val="000000"/>
                <w:sz w:val="18"/>
                <w:szCs w:val="18"/>
              </w:rPr>
            </w:pPr>
            <w:r w:rsidRPr="00AE5EFE">
              <w:rPr>
                <w:rFonts w:eastAsia="Times New Roman" w:cs="Arial"/>
                <w:i/>
                <w:color w:val="000000"/>
                <w:sz w:val="18"/>
                <w:szCs w:val="18"/>
              </w:rPr>
              <w:t>Irányítószám</w:t>
            </w:r>
          </w:p>
        </w:tc>
        <w:tc>
          <w:tcPr>
            <w:tcW w:w="538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6FFAE52" w14:textId="77777777" w:rsidR="00AE5EFE" w:rsidRPr="00AE5EFE" w:rsidRDefault="00AE5EFE" w:rsidP="00AE5EFE">
            <w:pPr>
              <w:spacing w:after="0" w:line="240" w:lineRule="auto"/>
              <w:jc w:val="left"/>
              <w:rPr>
                <w:rFonts w:eastAsia="MS Gothic" w:cs="Arial"/>
                <w:i/>
                <w:color w:val="000000"/>
                <w:sz w:val="18"/>
                <w:szCs w:val="18"/>
                <w:lang w:val="en-US"/>
              </w:rPr>
            </w:pPr>
          </w:p>
        </w:tc>
      </w:tr>
      <w:tr w:rsidR="00AE5EFE" w:rsidRPr="00AE5EFE" w14:paraId="7ED22DB2" w14:textId="77777777" w:rsidTr="00AE5EFE">
        <w:trPr>
          <w:trHeight w:val="247"/>
        </w:trPr>
        <w:tc>
          <w:tcPr>
            <w:tcW w:w="3828"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12552B2C" w14:textId="77777777" w:rsidR="00AE5EFE" w:rsidRPr="00AE5EFE" w:rsidRDefault="00AE5EFE" w:rsidP="00AE5EFE">
            <w:pPr>
              <w:spacing w:after="0" w:line="240" w:lineRule="auto"/>
              <w:jc w:val="left"/>
              <w:rPr>
                <w:rFonts w:eastAsia="Times New Roman" w:cs="Arial"/>
                <w:color w:val="000000"/>
                <w:sz w:val="18"/>
                <w:szCs w:val="18"/>
                <w:lang w:val="en-US"/>
              </w:rPr>
            </w:pPr>
            <w:r w:rsidRPr="00AE5EFE">
              <w:rPr>
                <w:rFonts w:eastAsia="Times New Roman" w:cs="Arial"/>
                <w:color w:val="000000"/>
                <w:sz w:val="18"/>
                <w:szCs w:val="18"/>
                <w:lang w:val="en-US"/>
              </w:rPr>
              <w:t>Country</w:t>
            </w:r>
          </w:p>
          <w:p w14:paraId="6865F6AC" w14:textId="77777777" w:rsidR="00AE5EFE" w:rsidRPr="00AE5EFE" w:rsidRDefault="00AE5EFE" w:rsidP="00AE5EFE">
            <w:pPr>
              <w:spacing w:after="0" w:line="240" w:lineRule="auto"/>
              <w:jc w:val="left"/>
              <w:rPr>
                <w:rFonts w:eastAsia="Times New Roman" w:cs="Arial"/>
                <w:i/>
                <w:color w:val="000000"/>
                <w:sz w:val="18"/>
                <w:szCs w:val="18"/>
              </w:rPr>
            </w:pPr>
            <w:r w:rsidRPr="00AE5EFE">
              <w:rPr>
                <w:rFonts w:eastAsia="Times New Roman" w:cs="Arial"/>
                <w:i/>
                <w:color w:val="000000"/>
                <w:sz w:val="18"/>
                <w:szCs w:val="18"/>
              </w:rPr>
              <w:t>Ország</w:t>
            </w:r>
          </w:p>
        </w:tc>
        <w:tc>
          <w:tcPr>
            <w:tcW w:w="538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AB50D76" w14:textId="77777777" w:rsidR="00AE5EFE" w:rsidRPr="00AE5EFE" w:rsidRDefault="00AE5EFE" w:rsidP="00AE5EFE">
            <w:pPr>
              <w:spacing w:after="0" w:line="240" w:lineRule="auto"/>
              <w:jc w:val="left"/>
              <w:rPr>
                <w:rFonts w:eastAsia="MS Gothic" w:cs="Arial"/>
                <w:i/>
                <w:color w:val="000000"/>
                <w:sz w:val="18"/>
                <w:szCs w:val="18"/>
                <w:lang w:val="en-US"/>
              </w:rPr>
            </w:pPr>
          </w:p>
        </w:tc>
      </w:tr>
      <w:tr w:rsidR="00AE5EFE" w:rsidRPr="00AE5EFE" w14:paraId="501190D6" w14:textId="77777777" w:rsidTr="00AE5EFE">
        <w:trPr>
          <w:trHeight w:val="247"/>
        </w:trPr>
        <w:tc>
          <w:tcPr>
            <w:tcW w:w="3828" w:type="dxa"/>
            <w:tcBorders>
              <w:top w:val="single" w:sz="4" w:space="0" w:color="000000"/>
              <w:left w:val="single" w:sz="4" w:space="0" w:color="000000"/>
              <w:bottom w:val="single" w:sz="4" w:space="0" w:color="000000"/>
              <w:right w:val="single" w:sz="4" w:space="0" w:color="000000"/>
            </w:tcBorders>
            <w:shd w:val="clear" w:color="auto" w:fill="FFFFFF"/>
            <w:hideMark/>
          </w:tcPr>
          <w:p w14:paraId="603010F4" w14:textId="77777777" w:rsidR="00AE5EFE" w:rsidRPr="00AE5EFE" w:rsidRDefault="00AE5EFE" w:rsidP="00AE5EFE">
            <w:pPr>
              <w:spacing w:after="0" w:line="240" w:lineRule="auto"/>
              <w:jc w:val="left"/>
              <w:rPr>
                <w:rFonts w:eastAsia="Times New Roman" w:cs="Arial"/>
                <w:color w:val="000000"/>
                <w:sz w:val="18"/>
                <w:szCs w:val="18"/>
                <w:lang w:val="en-US"/>
              </w:rPr>
            </w:pPr>
            <w:r w:rsidRPr="00AE5EFE">
              <w:rPr>
                <w:rFonts w:eastAsia="Times New Roman" w:cs="Arial"/>
                <w:color w:val="000000"/>
                <w:sz w:val="18"/>
                <w:szCs w:val="18"/>
                <w:lang w:val="en-US"/>
              </w:rPr>
              <w:t>City</w:t>
            </w:r>
          </w:p>
          <w:p w14:paraId="2F075442" w14:textId="77777777" w:rsidR="00AE5EFE" w:rsidRPr="00AE5EFE" w:rsidRDefault="00AE5EFE" w:rsidP="00AE5EFE">
            <w:pPr>
              <w:spacing w:after="0" w:line="240" w:lineRule="auto"/>
              <w:jc w:val="left"/>
              <w:rPr>
                <w:rFonts w:eastAsia="Times New Roman" w:cs="Arial"/>
                <w:i/>
                <w:color w:val="000000"/>
                <w:sz w:val="18"/>
                <w:szCs w:val="18"/>
              </w:rPr>
            </w:pPr>
            <w:r w:rsidRPr="00AE5EFE">
              <w:rPr>
                <w:rFonts w:eastAsia="Times New Roman" w:cs="Arial"/>
                <w:i/>
                <w:color w:val="000000"/>
                <w:sz w:val="18"/>
                <w:szCs w:val="18"/>
              </w:rPr>
              <w:t>Város</w:t>
            </w:r>
          </w:p>
        </w:tc>
        <w:tc>
          <w:tcPr>
            <w:tcW w:w="538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73825DE" w14:textId="77777777" w:rsidR="00AE5EFE" w:rsidRPr="00AE5EFE" w:rsidRDefault="00AE5EFE" w:rsidP="00AE5EFE">
            <w:pPr>
              <w:spacing w:after="0" w:line="240" w:lineRule="auto"/>
              <w:jc w:val="left"/>
              <w:rPr>
                <w:rFonts w:eastAsia="MS Gothic" w:cs="Arial"/>
                <w:i/>
                <w:color w:val="000000"/>
                <w:sz w:val="18"/>
                <w:szCs w:val="18"/>
                <w:lang w:val="en-US"/>
              </w:rPr>
            </w:pPr>
          </w:p>
        </w:tc>
      </w:tr>
    </w:tbl>
    <w:p w14:paraId="4CEE3DC1" w14:textId="77777777" w:rsidR="00AE5EFE" w:rsidRPr="00AE5EFE" w:rsidRDefault="00AE5EFE" w:rsidP="00AE5EFE">
      <w:pPr>
        <w:spacing w:line="240" w:lineRule="auto"/>
        <w:rPr>
          <w:rFonts w:eastAsia="Times New Roman" w:cs="Arial"/>
          <w:color w:val="000000"/>
          <w:lang w:val="en-US"/>
        </w:rPr>
      </w:pPr>
    </w:p>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Change w:id="5" w:author="Author">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PrChange>
      </w:tblPr>
      <w:tblGrid>
        <w:gridCol w:w="3734"/>
        <w:gridCol w:w="5333"/>
        <w:tblGridChange w:id="6">
          <w:tblGrid>
            <w:gridCol w:w="3734"/>
            <w:gridCol w:w="5333"/>
          </w:tblGrid>
        </w:tblGridChange>
      </w:tblGrid>
      <w:tr w:rsidR="00AE5EFE" w:rsidRPr="00AE5EFE" w14:paraId="7A0354B0" w14:textId="77777777" w:rsidTr="007D1F07">
        <w:tc>
          <w:tcPr>
            <w:tcW w:w="9067" w:type="dxa"/>
            <w:gridSpan w:val="2"/>
            <w:tcBorders>
              <w:top w:val="single" w:sz="4" w:space="0" w:color="000000"/>
              <w:left w:val="single" w:sz="4" w:space="0" w:color="000000"/>
              <w:bottom w:val="single" w:sz="4" w:space="0" w:color="000000"/>
              <w:right w:val="single" w:sz="4" w:space="0" w:color="000000"/>
            </w:tcBorders>
            <w:shd w:val="clear" w:color="auto" w:fill="53AE09"/>
            <w:hideMark/>
            <w:tcPrChange w:id="7" w:author="Author">
              <w:tcPr>
                <w:tcW w:w="9214" w:type="dxa"/>
                <w:gridSpan w:val="2"/>
                <w:tcBorders>
                  <w:top w:val="single" w:sz="4" w:space="0" w:color="000000"/>
                  <w:left w:val="single" w:sz="4" w:space="0" w:color="000000"/>
                  <w:bottom w:val="single" w:sz="4" w:space="0" w:color="000000"/>
                  <w:right w:val="single" w:sz="4" w:space="0" w:color="000000"/>
                </w:tcBorders>
                <w:shd w:val="clear" w:color="auto" w:fill="53AE09"/>
                <w:hideMark/>
              </w:tcPr>
            </w:tcPrChange>
          </w:tcPr>
          <w:p w14:paraId="6AC3F10C" w14:textId="77777777" w:rsidR="00AE5EFE" w:rsidRPr="00AE5EFE" w:rsidRDefault="00AE5EFE" w:rsidP="00AE5EFE">
            <w:pPr>
              <w:keepNext/>
              <w:keepLines/>
              <w:spacing w:before="120" w:after="0" w:line="240" w:lineRule="auto"/>
              <w:jc w:val="left"/>
              <w:outlineLvl w:val="0"/>
              <w:rPr>
                <w:rFonts w:eastAsia="Times New Roman" w:cs="Arial"/>
                <w:b/>
                <w:bCs/>
                <w:color w:val="FFFFFF"/>
                <w:sz w:val="24"/>
                <w:szCs w:val="28"/>
                <w:lang w:val="en-US"/>
              </w:rPr>
            </w:pPr>
            <w:r w:rsidRPr="00AE5EFE">
              <w:rPr>
                <w:rFonts w:eastAsia="Times New Roman" w:cs="Arial"/>
                <w:b/>
                <w:bCs/>
                <w:color w:val="FFFFFF"/>
                <w:sz w:val="24"/>
                <w:szCs w:val="28"/>
                <w:lang w:val="en-US"/>
              </w:rPr>
              <w:t xml:space="preserve">3. Accounts / </w:t>
            </w:r>
            <w:r w:rsidRPr="00AE5EFE">
              <w:rPr>
                <w:rFonts w:eastAsia="Times New Roman" w:cs="Arial"/>
                <w:b/>
                <w:bCs/>
                <w:color w:val="FFFFFF"/>
                <w:sz w:val="24"/>
                <w:szCs w:val="28"/>
              </w:rPr>
              <w:t>Számlák</w:t>
            </w:r>
          </w:p>
        </w:tc>
      </w:tr>
      <w:tr w:rsidR="00AE5EFE" w:rsidRPr="00AE5EFE" w14:paraId="3E244C1E" w14:textId="77777777" w:rsidTr="007D1F07">
        <w:tc>
          <w:tcPr>
            <w:tcW w:w="9067" w:type="dxa"/>
            <w:gridSpan w:val="2"/>
            <w:tcBorders>
              <w:top w:val="single" w:sz="4" w:space="0" w:color="000000"/>
              <w:left w:val="nil"/>
              <w:bottom w:val="single" w:sz="4" w:space="0" w:color="000000"/>
              <w:right w:val="nil"/>
            </w:tcBorders>
            <w:tcPrChange w:id="8" w:author="Author">
              <w:tcPr>
                <w:tcW w:w="9214" w:type="dxa"/>
                <w:gridSpan w:val="2"/>
                <w:tcBorders>
                  <w:top w:val="single" w:sz="4" w:space="0" w:color="000000"/>
                  <w:left w:val="nil"/>
                  <w:bottom w:val="single" w:sz="4" w:space="0" w:color="000000"/>
                  <w:right w:val="nil"/>
                </w:tcBorders>
              </w:tcPr>
            </w:tcPrChange>
          </w:tcPr>
          <w:p w14:paraId="6CD4E363" w14:textId="77777777" w:rsidR="00AE5EFE" w:rsidRPr="00AE5EFE" w:rsidRDefault="00AE5EFE" w:rsidP="00AE5EFE">
            <w:pPr>
              <w:spacing w:after="0" w:line="240" w:lineRule="auto"/>
              <w:jc w:val="left"/>
              <w:rPr>
                <w:rFonts w:eastAsia="Times New Roman" w:cs="Arial"/>
                <w:b/>
                <w:color w:val="FFFFFF"/>
                <w:sz w:val="24"/>
                <w:szCs w:val="24"/>
                <w:lang w:val="en-US"/>
              </w:rPr>
            </w:pPr>
          </w:p>
        </w:tc>
      </w:tr>
      <w:tr w:rsidR="00AE5EFE" w:rsidRPr="00AE5EFE" w14:paraId="4F8BF809" w14:textId="77777777" w:rsidTr="007D1F07">
        <w:tc>
          <w:tcPr>
            <w:tcW w:w="9067" w:type="dxa"/>
            <w:gridSpan w:val="2"/>
            <w:tcBorders>
              <w:top w:val="single" w:sz="4" w:space="0" w:color="000000"/>
              <w:left w:val="single" w:sz="4" w:space="0" w:color="000000"/>
              <w:bottom w:val="single" w:sz="4" w:space="0" w:color="000000"/>
              <w:right w:val="single" w:sz="4" w:space="0" w:color="000000"/>
            </w:tcBorders>
            <w:shd w:val="clear" w:color="auto" w:fill="0A96B3"/>
            <w:hideMark/>
            <w:tcPrChange w:id="9" w:author="Author">
              <w:tcPr>
                <w:tcW w:w="9214" w:type="dxa"/>
                <w:gridSpan w:val="2"/>
                <w:tcBorders>
                  <w:top w:val="single" w:sz="4" w:space="0" w:color="000000"/>
                  <w:left w:val="single" w:sz="4" w:space="0" w:color="000000"/>
                  <w:bottom w:val="single" w:sz="4" w:space="0" w:color="000000"/>
                  <w:right w:val="single" w:sz="4" w:space="0" w:color="000000"/>
                </w:tcBorders>
                <w:shd w:val="clear" w:color="auto" w:fill="0A96B3"/>
                <w:hideMark/>
              </w:tcPr>
            </w:tcPrChange>
          </w:tcPr>
          <w:p w14:paraId="1188FE2E" w14:textId="77777777" w:rsidR="00AE5EFE" w:rsidRPr="00AE5EFE" w:rsidRDefault="00AE5EFE" w:rsidP="00AE5EFE">
            <w:pPr>
              <w:spacing w:after="0" w:line="240" w:lineRule="auto"/>
              <w:jc w:val="left"/>
              <w:rPr>
                <w:rFonts w:eastAsia="Times New Roman" w:cs="Arial"/>
                <w:b/>
                <w:color w:val="FFFFFF"/>
                <w:sz w:val="24"/>
                <w:szCs w:val="24"/>
                <w:lang w:val="en-US"/>
              </w:rPr>
            </w:pPr>
            <w:r w:rsidRPr="00AE5EFE">
              <w:rPr>
                <w:rFonts w:eastAsia="Times New Roman" w:cs="Arial"/>
                <w:b/>
                <w:color w:val="FFFFFF"/>
                <w:sz w:val="24"/>
                <w:szCs w:val="24"/>
                <w:lang w:val="en-US"/>
              </w:rPr>
              <w:t xml:space="preserve">Registry Account / </w:t>
            </w:r>
            <w:r w:rsidRPr="00AE5EFE">
              <w:rPr>
                <w:rFonts w:eastAsia="Times New Roman" w:cs="Arial"/>
                <w:b/>
                <w:i/>
                <w:iCs/>
                <w:color w:val="FFFFFF"/>
                <w:sz w:val="24"/>
                <w:szCs w:val="24"/>
              </w:rPr>
              <w:t>Forgalmi Számla</w:t>
            </w:r>
          </w:p>
        </w:tc>
      </w:tr>
      <w:tr w:rsidR="00221CBA" w:rsidRPr="00AE5EFE" w14:paraId="51C15327" w14:textId="77777777" w:rsidTr="00C3319D">
        <w:trPr>
          <w:trHeight w:val="247"/>
          <w:ins w:id="10" w:author="Author"/>
        </w:trPr>
        <w:tc>
          <w:tcPr>
            <w:tcW w:w="9067"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447EDBC1" w14:textId="44F64AD7" w:rsidR="00221CBA" w:rsidRPr="00FA0C47" w:rsidRDefault="00221CBA" w:rsidP="007D1F07">
            <w:pPr>
              <w:tabs>
                <w:tab w:val="left" w:pos="570"/>
              </w:tabs>
              <w:spacing w:after="0" w:line="240" w:lineRule="auto"/>
              <w:jc w:val="left"/>
              <w:rPr>
                <w:ins w:id="11" w:author="Author"/>
                <w:rFonts w:eastAsia="MS Gothic" w:cs="Arial"/>
                <w:b/>
                <w:bCs/>
                <w:i/>
                <w:color w:val="000000"/>
                <w:sz w:val="18"/>
                <w:szCs w:val="18"/>
                <w:lang w:val="en-US"/>
              </w:rPr>
            </w:pPr>
            <w:ins w:id="12" w:author="Author">
              <w:r w:rsidRPr="00FA0C47">
                <w:rPr>
                  <w:rFonts w:eastAsia="Times New Roman" w:cs="Arial"/>
                  <w:b/>
                  <w:bCs/>
                  <w:sz w:val="18"/>
                  <w:szCs w:val="18"/>
                  <w:shd w:val="clear" w:color="auto" w:fill="FFFFFF"/>
                  <w:lang w:val="en-US"/>
                </w:rPr>
                <w:t xml:space="preserve">Registry Account for the delivery of </w:t>
              </w:r>
              <w:r w:rsidR="00891DD9" w:rsidRPr="00FA0C47">
                <w:rPr>
                  <w:rFonts w:eastAsia="Times New Roman" w:cs="Arial"/>
                  <w:b/>
                  <w:bCs/>
                  <w:sz w:val="18"/>
                  <w:szCs w:val="18"/>
                  <w:shd w:val="clear" w:color="auto" w:fill="FFFFFF"/>
                  <w:lang w:val="en-US"/>
                </w:rPr>
                <w:t xml:space="preserve">purchased and unsold </w:t>
              </w:r>
              <w:r w:rsidRPr="00FA0C47">
                <w:rPr>
                  <w:rFonts w:eastAsia="Times New Roman" w:cs="Arial"/>
                  <w:b/>
                  <w:bCs/>
                  <w:sz w:val="18"/>
                  <w:szCs w:val="18"/>
                  <w:shd w:val="clear" w:color="auto" w:fill="FFFFFF"/>
                  <w:lang w:val="en-US"/>
                </w:rPr>
                <w:t>GOs</w:t>
              </w:r>
            </w:ins>
          </w:p>
        </w:tc>
      </w:tr>
      <w:tr w:rsidR="007D1F07" w:rsidRPr="00AE5EFE" w14:paraId="24AC4231" w14:textId="77777777" w:rsidTr="007D1F07">
        <w:trPr>
          <w:trHeight w:val="247"/>
        </w:trPr>
        <w:tc>
          <w:tcPr>
            <w:tcW w:w="3734"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47B75C7E" w14:textId="77777777" w:rsidR="00AE5EFE" w:rsidRPr="00AE5EFE" w:rsidRDefault="00AE5EFE" w:rsidP="00AE5EFE">
            <w:pPr>
              <w:spacing w:after="0"/>
              <w:rPr>
                <w:rFonts w:eastAsia="Times New Roman" w:cs="Arial"/>
                <w:sz w:val="18"/>
                <w:szCs w:val="18"/>
                <w:shd w:val="clear" w:color="auto" w:fill="FFFFFF"/>
                <w:lang w:val="en-US"/>
              </w:rPr>
            </w:pPr>
            <w:r w:rsidRPr="00AE5EFE">
              <w:rPr>
                <w:rFonts w:eastAsia="Times New Roman" w:cs="Arial"/>
                <w:sz w:val="18"/>
                <w:szCs w:val="18"/>
                <w:shd w:val="clear" w:color="auto" w:fill="FFFFFF"/>
                <w:lang w:val="en-US"/>
              </w:rPr>
              <w:t>Issuing Body</w:t>
            </w:r>
          </w:p>
          <w:p w14:paraId="606424D7" w14:textId="77777777" w:rsidR="00AE5EFE" w:rsidRPr="00AE5EFE" w:rsidRDefault="00AE5EFE" w:rsidP="00AE5EFE">
            <w:pPr>
              <w:spacing w:after="0"/>
              <w:rPr>
                <w:rFonts w:eastAsia="Times New Roman" w:cs="Arial"/>
                <w:i/>
                <w:iCs/>
                <w:sz w:val="18"/>
                <w:szCs w:val="18"/>
                <w:shd w:val="clear" w:color="auto" w:fill="FFFFFF"/>
              </w:rPr>
            </w:pPr>
            <w:r w:rsidRPr="00AE5EFE">
              <w:rPr>
                <w:rFonts w:eastAsia="Times New Roman" w:cs="Arial"/>
                <w:i/>
                <w:iCs/>
                <w:sz w:val="18"/>
                <w:szCs w:val="18"/>
                <w:shd w:val="clear" w:color="auto" w:fill="FFFFFF"/>
              </w:rPr>
              <w:t>Kibocsátó Szerv</w:t>
            </w:r>
          </w:p>
        </w:tc>
        <w:tc>
          <w:tcPr>
            <w:tcW w:w="533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CE6287D" w14:textId="77777777" w:rsidR="00AE5EFE" w:rsidRPr="00AE5EFE" w:rsidRDefault="00AE5EFE" w:rsidP="00AE5EFE">
            <w:pPr>
              <w:spacing w:after="0" w:line="240" w:lineRule="auto"/>
              <w:jc w:val="left"/>
              <w:rPr>
                <w:rFonts w:eastAsia="MS Gothic" w:cs="Arial"/>
                <w:i/>
                <w:color w:val="000000"/>
                <w:sz w:val="18"/>
                <w:szCs w:val="18"/>
                <w:lang w:val="en-US"/>
              </w:rPr>
            </w:pPr>
          </w:p>
        </w:tc>
      </w:tr>
      <w:tr w:rsidR="007D1F07" w:rsidRPr="00AE5EFE" w14:paraId="5C61709A" w14:textId="77777777" w:rsidTr="007D1F07">
        <w:trPr>
          <w:trHeight w:val="247"/>
        </w:trPr>
        <w:tc>
          <w:tcPr>
            <w:tcW w:w="3734"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F741229" w14:textId="77777777" w:rsidR="00AE5EFE" w:rsidRPr="00AE5EFE" w:rsidRDefault="00AE5EFE" w:rsidP="00AE5EFE">
            <w:pPr>
              <w:spacing w:after="0" w:line="240" w:lineRule="auto"/>
              <w:jc w:val="left"/>
              <w:rPr>
                <w:rFonts w:eastAsia="Times New Roman" w:cs="Arial"/>
                <w:color w:val="000000"/>
                <w:sz w:val="18"/>
                <w:szCs w:val="18"/>
                <w:lang w:val="en-US"/>
              </w:rPr>
            </w:pPr>
            <w:r w:rsidRPr="00AE5EFE">
              <w:rPr>
                <w:rFonts w:eastAsia="Times New Roman" w:cs="Arial"/>
                <w:color w:val="000000"/>
                <w:sz w:val="18"/>
                <w:szCs w:val="18"/>
                <w:lang w:val="en-US"/>
              </w:rPr>
              <w:t>Country</w:t>
            </w:r>
          </w:p>
          <w:p w14:paraId="22E9B039" w14:textId="77777777" w:rsidR="00AE5EFE" w:rsidRPr="00AE5EFE" w:rsidRDefault="00AE5EFE" w:rsidP="00AE5EFE">
            <w:pPr>
              <w:spacing w:after="0" w:line="240" w:lineRule="auto"/>
              <w:jc w:val="left"/>
              <w:rPr>
                <w:rFonts w:eastAsia="Times New Roman" w:cs="Arial"/>
                <w:i/>
                <w:iCs/>
                <w:color w:val="000000"/>
                <w:sz w:val="18"/>
                <w:szCs w:val="18"/>
              </w:rPr>
            </w:pPr>
            <w:r w:rsidRPr="00AE5EFE">
              <w:rPr>
                <w:rFonts w:eastAsia="Times New Roman" w:cs="Arial"/>
                <w:i/>
                <w:iCs/>
                <w:color w:val="000000"/>
                <w:sz w:val="18"/>
                <w:szCs w:val="18"/>
              </w:rPr>
              <w:t>Ország</w:t>
            </w:r>
          </w:p>
        </w:tc>
        <w:tc>
          <w:tcPr>
            <w:tcW w:w="533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A1A41F6" w14:textId="77777777" w:rsidR="00AE5EFE" w:rsidRPr="00AE5EFE" w:rsidRDefault="00AE5EFE" w:rsidP="00AE5EFE">
            <w:pPr>
              <w:spacing w:after="0" w:line="240" w:lineRule="auto"/>
              <w:jc w:val="left"/>
              <w:rPr>
                <w:rFonts w:eastAsia="MS Gothic" w:cs="Arial"/>
                <w:i/>
                <w:color w:val="000000"/>
                <w:sz w:val="18"/>
                <w:szCs w:val="18"/>
                <w:lang w:val="en-US"/>
              </w:rPr>
            </w:pPr>
          </w:p>
        </w:tc>
      </w:tr>
      <w:tr w:rsidR="007D1F07" w:rsidRPr="00AE5EFE" w14:paraId="2482DA39" w14:textId="77777777" w:rsidTr="007D1F07">
        <w:trPr>
          <w:trHeight w:val="247"/>
        </w:trPr>
        <w:tc>
          <w:tcPr>
            <w:tcW w:w="3734"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129B610" w14:textId="77777777" w:rsidR="00AE5EFE" w:rsidRPr="00AE5EFE" w:rsidRDefault="00AE5EFE" w:rsidP="00AE5EFE">
            <w:pPr>
              <w:spacing w:after="0" w:line="240" w:lineRule="auto"/>
              <w:jc w:val="left"/>
              <w:rPr>
                <w:rFonts w:eastAsia="Times New Roman" w:cs="Arial"/>
                <w:color w:val="000000"/>
                <w:sz w:val="18"/>
                <w:szCs w:val="18"/>
                <w:lang w:val="en-US"/>
              </w:rPr>
            </w:pPr>
            <w:r w:rsidRPr="00AE5EFE">
              <w:rPr>
                <w:rFonts w:eastAsia="Times New Roman" w:cs="Arial"/>
                <w:color w:val="000000"/>
                <w:sz w:val="18"/>
                <w:szCs w:val="18"/>
                <w:lang w:val="en-US"/>
              </w:rPr>
              <w:t>User Account ID</w:t>
            </w:r>
          </w:p>
          <w:p w14:paraId="583A4FCA" w14:textId="77777777" w:rsidR="00AE5EFE" w:rsidRPr="00AE5EFE" w:rsidRDefault="00AE5EFE" w:rsidP="00AE5EFE">
            <w:pPr>
              <w:spacing w:after="0" w:line="240" w:lineRule="auto"/>
              <w:jc w:val="left"/>
              <w:rPr>
                <w:rFonts w:eastAsia="Times New Roman" w:cs="Arial"/>
                <w:i/>
                <w:color w:val="000000"/>
                <w:sz w:val="18"/>
                <w:szCs w:val="18"/>
              </w:rPr>
            </w:pPr>
            <w:r w:rsidRPr="00AE5EFE">
              <w:rPr>
                <w:rFonts w:eastAsia="Times New Roman" w:cs="Arial"/>
                <w:i/>
                <w:iCs/>
                <w:color w:val="000000"/>
                <w:sz w:val="18"/>
                <w:szCs w:val="18"/>
              </w:rPr>
              <w:t>Felhasználói Azonosító</w:t>
            </w:r>
          </w:p>
        </w:tc>
        <w:tc>
          <w:tcPr>
            <w:tcW w:w="533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013D944" w14:textId="77777777" w:rsidR="00AE5EFE" w:rsidRPr="00AE5EFE" w:rsidRDefault="00AE5EFE" w:rsidP="00AE5EFE">
            <w:pPr>
              <w:spacing w:after="0" w:line="240" w:lineRule="auto"/>
              <w:jc w:val="left"/>
              <w:rPr>
                <w:rFonts w:eastAsia="MS Gothic" w:cs="Arial"/>
                <w:i/>
                <w:color w:val="000000"/>
                <w:sz w:val="18"/>
                <w:szCs w:val="18"/>
                <w:lang w:val="en-US"/>
              </w:rPr>
            </w:pPr>
          </w:p>
        </w:tc>
      </w:tr>
      <w:tr w:rsidR="007D1F07" w:rsidRPr="00AE5EFE" w14:paraId="7F6200FA" w14:textId="77777777" w:rsidTr="007D1F07">
        <w:trPr>
          <w:trHeight w:val="247"/>
        </w:trPr>
        <w:tc>
          <w:tcPr>
            <w:tcW w:w="3734"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4AFA925A" w14:textId="44BEF312" w:rsidR="00AE5EFE" w:rsidRPr="00AE5EFE" w:rsidRDefault="00042DC0" w:rsidP="00AE5EFE">
            <w:pPr>
              <w:spacing w:after="60" w:line="240" w:lineRule="auto"/>
              <w:rPr>
                <w:rFonts w:eastAsia="Times New Roman" w:cs="Arial"/>
                <w:color w:val="000000"/>
                <w:sz w:val="18"/>
                <w:szCs w:val="18"/>
                <w:lang w:val="en-US"/>
              </w:rPr>
            </w:pPr>
            <w:r w:rsidRPr="00AE5EFE">
              <w:rPr>
                <w:rFonts w:eastAsia="Times New Roman" w:cs="Arial"/>
                <w:color w:val="000000"/>
                <w:sz w:val="18"/>
                <w:szCs w:val="18"/>
                <w:lang w:val="en-US"/>
              </w:rPr>
              <w:t>Hereby</w:t>
            </w:r>
            <w:r w:rsidR="00AE5EFE" w:rsidRPr="00AE5EFE">
              <w:rPr>
                <w:rFonts w:eastAsia="Times New Roman" w:cs="Arial"/>
                <w:color w:val="000000"/>
                <w:sz w:val="18"/>
                <w:szCs w:val="18"/>
                <w:lang w:val="en-US"/>
              </w:rPr>
              <w:t>, I authorize HUPX to transfer the sold guarantees of origin from HUPX’s Registry Account to the buyer’s Registry Account for the purpose of Clearing and Settlement.</w:t>
            </w:r>
          </w:p>
          <w:p w14:paraId="09CD51C7" w14:textId="77777777" w:rsidR="00AE5EFE" w:rsidRPr="00AE5EFE" w:rsidRDefault="00AE5EFE" w:rsidP="00AE5EFE">
            <w:pPr>
              <w:spacing w:after="0" w:line="240" w:lineRule="auto"/>
              <w:rPr>
                <w:rFonts w:eastAsia="Times New Roman" w:cs="Arial"/>
                <w:i/>
                <w:iCs/>
                <w:color w:val="000000"/>
                <w:sz w:val="18"/>
                <w:szCs w:val="18"/>
              </w:rPr>
            </w:pPr>
            <w:r w:rsidRPr="00AE5EFE">
              <w:rPr>
                <w:rFonts w:eastAsia="Times New Roman" w:cs="Arial"/>
                <w:i/>
                <w:iCs/>
                <w:color w:val="000000"/>
                <w:sz w:val="18"/>
                <w:szCs w:val="18"/>
              </w:rPr>
              <w:t>Felhatalmazom a HUPX-</w:t>
            </w:r>
            <w:proofErr w:type="spellStart"/>
            <w:r w:rsidRPr="00AE5EFE">
              <w:rPr>
                <w:rFonts w:eastAsia="Times New Roman" w:cs="Arial"/>
                <w:i/>
                <w:iCs/>
                <w:color w:val="000000"/>
                <w:sz w:val="18"/>
                <w:szCs w:val="18"/>
              </w:rPr>
              <w:t>et</w:t>
            </w:r>
            <w:proofErr w:type="spellEnd"/>
            <w:r w:rsidRPr="00AE5EFE">
              <w:rPr>
                <w:rFonts w:eastAsia="Times New Roman" w:cs="Arial"/>
                <w:i/>
                <w:iCs/>
                <w:color w:val="000000"/>
                <w:sz w:val="18"/>
                <w:szCs w:val="18"/>
              </w:rPr>
              <w:t>, hogy átruházza az eladott származási garanciákat a HUPX Forgalmi Számlájáról a vevő Forgalmi Számlájára az Elszámolás és Kiegyenlítés céljából.</w:t>
            </w:r>
          </w:p>
        </w:tc>
        <w:tc>
          <w:tcPr>
            <w:tcW w:w="5333"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4C6F2EC" w14:textId="77777777" w:rsidR="00AE5EFE" w:rsidRPr="00AE5EFE" w:rsidRDefault="007D1F07" w:rsidP="00AE5EFE">
            <w:pPr>
              <w:spacing w:after="0" w:line="240" w:lineRule="auto"/>
              <w:jc w:val="left"/>
              <w:rPr>
                <w:rFonts w:eastAsia="MS Gothic" w:cs="Arial"/>
                <w:i/>
                <w:color w:val="000000"/>
                <w:sz w:val="18"/>
                <w:szCs w:val="18"/>
                <w:lang w:val="en-US"/>
              </w:rPr>
            </w:pPr>
            <w:sdt>
              <w:sdtPr>
                <w:rPr>
                  <w:rFonts w:eastAsia="Times New Roman" w:cs="Arial"/>
                  <w:iCs/>
                  <w:color w:val="000000"/>
                  <w:sz w:val="18"/>
                  <w:szCs w:val="18"/>
                  <w:lang w:val="en-US"/>
                </w:rPr>
                <w:id w:val="24831744"/>
                <w14:checkbox>
                  <w14:checked w14:val="0"/>
                  <w14:checkedState w14:val="2612" w14:font="MS Gothic"/>
                  <w14:uncheckedState w14:val="2610" w14:font="MS Gothic"/>
                </w14:checkbox>
              </w:sdtPr>
              <w:sdtEndPr/>
              <w:sdtContent>
                <w:r w:rsidR="00AE5EFE" w:rsidRPr="00AE5EFE">
                  <w:rPr>
                    <w:rFonts w:ascii="Segoe UI Symbol" w:eastAsia="Times New Roman" w:hAnsi="Segoe UI Symbol" w:cs="Segoe UI Symbol"/>
                    <w:iCs/>
                    <w:color w:val="000000"/>
                    <w:sz w:val="18"/>
                    <w:szCs w:val="18"/>
                    <w:lang w:val="en-US"/>
                  </w:rPr>
                  <w:t>☐</w:t>
                </w:r>
              </w:sdtContent>
            </w:sdt>
            <w:r w:rsidR="00AE5EFE" w:rsidRPr="00AE5EFE">
              <w:rPr>
                <w:rFonts w:eastAsia="Times New Roman" w:cs="Arial"/>
                <w:iCs/>
                <w:color w:val="000000"/>
                <w:sz w:val="18"/>
                <w:szCs w:val="18"/>
                <w:lang w:val="en-US"/>
              </w:rPr>
              <w:t xml:space="preserve"> Yes</w:t>
            </w:r>
            <w:r w:rsidR="00AE5EFE" w:rsidRPr="00AE5EFE">
              <w:rPr>
                <w:rFonts w:eastAsia="Times New Roman" w:cs="Arial"/>
                <w:i/>
                <w:color w:val="000000"/>
                <w:sz w:val="18"/>
                <w:szCs w:val="18"/>
                <w:lang w:val="en-US"/>
              </w:rPr>
              <w:t xml:space="preserve"> / </w:t>
            </w:r>
            <w:r w:rsidR="00AE5EFE" w:rsidRPr="00AE5EFE">
              <w:rPr>
                <w:rFonts w:eastAsia="Times New Roman" w:cs="Arial"/>
                <w:i/>
                <w:color w:val="000000"/>
                <w:sz w:val="18"/>
                <w:szCs w:val="18"/>
              </w:rPr>
              <w:t>Igen</w:t>
            </w:r>
          </w:p>
        </w:tc>
      </w:tr>
    </w:tbl>
    <w:p w14:paraId="6D8AE387" w14:textId="77777777" w:rsidR="009D4620" w:rsidRDefault="009D4620">
      <w:pPr>
        <w:rPr>
          <w:ins w:id="13" w:author="Author"/>
        </w:rPr>
      </w:pPr>
      <w:ins w:id="14" w:author="Author">
        <w:r>
          <w:br w:type="page"/>
        </w:r>
      </w:ins>
    </w:p>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734"/>
        <w:gridCol w:w="5333"/>
        <w:tblGridChange w:id="15">
          <w:tblGrid>
            <w:gridCol w:w="3734"/>
            <w:gridCol w:w="5333"/>
          </w:tblGrid>
        </w:tblGridChange>
      </w:tblGrid>
      <w:tr w:rsidR="00221CBA" w:rsidRPr="00AE5EFE" w14:paraId="3C2710B2" w14:textId="77777777" w:rsidTr="00DE5314">
        <w:trPr>
          <w:trHeight w:val="247"/>
          <w:ins w:id="16" w:author="Author"/>
        </w:trPr>
        <w:tc>
          <w:tcPr>
            <w:tcW w:w="9067"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25549BB3" w14:textId="02681218" w:rsidR="00221CBA" w:rsidRDefault="00221CBA" w:rsidP="00221CBA">
            <w:pPr>
              <w:spacing w:after="0"/>
              <w:rPr>
                <w:ins w:id="17" w:author="Author"/>
                <w:rFonts w:eastAsia="Times New Roman" w:cs="Arial"/>
                <w:b/>
                <w:bCs/>
                <w:sz w:val="18"/>
                <w:szCs w:val="18"/>
                <w:shd w:val="clear" w:color="auto" w:fill="FFFFFF"/>
                <w:lang w:val="en-US"/>
              </w:rPr>
            </w:pPr>
            <w:ins w:id="18" w:author="Author">
              <w:r w:rsidRPr="00221CBA">
                <w:rPr>
                  <w:rFonts w:eastAsia="Times New Roman" w:cs="Arial"/>
                  <w:b/>
                  <w:bCs/>
                  <w:sz w:val="18"/>
                  <w:szCs w:val="18"/>
                  <w:shd w:val="clear" w:color="auto" w:fill="FFFFFF"/>
                  <w:lang w:val="en-US"/>
                </w:rPr>
                <w:lastRenderedPageBreak/>
                <w:t>Further Registry Accounts</w:t>
              </w:r>
            </w:ins>
          </w:p>
          <w:p w14:paraId="55CD3315" w14:textId="1EB8BC88" w:rsidR="00221CBA" w:rsidRDefault="00891DD9" w:rsidP="00221CBA">
            <w:pPr>
              <w:spacing w:after="0"/>
              <w:rPr>
                <w:ins w:id="19" w:author="Author"/>
                <w:rFonts w:eastAsia="Times New Roman" w:cs="Arial"/>
                <w:sz w:val="18"/>
                <w:szCs w:val="18"/>
                <w:shd w:val="clear" w:color="auto" w:fill="FFFFFF"/>
                <w:lang w:val="en-US"/>
              </w:rPr>
            </w:pPr>
            <w:ins w:id="20" w:author="Author">
              <w:r>
                <w:rPr>
                  <w:rFonts w:eastAsia="Times New Roman" w:cs="Arial"/>
                  <w:sz w:val="18"/>
                  <w:szCs w:val="18"/>
                  <w:shd w:val="clear" w:color="auto" w:fill="FFFFFF"/>
                  <w:lang w:val="en-US"/>
                </w:rPr>
                <w:t>You may indicate</w:t>
              </w:r>
              <w:r w:rsidR="00221CBA" w:rsidRPr="00221CBA">
                <w:rPr>
                  <w:rFonts w:eastAsia="Times New Roman" w:cs="Arial"/>
                  <w:sz w:val="18"/>
                  <w:szCs w:val="18"/>
                  <w:shd w:val="clear" w:color="auto" w:fill="FFFFFF"/>
                  <w:lang w:val="en-US"/>
                </w:rPr>
                <w:t xml:space="preserve"> up to 10 Registry Account</w:t>
              </w:r>
              <w:r w:rsidR="006946C4">
                <w:rPr>
                  <w:rFonts w:eastAsia="Times New Roman" w:cs="Arial"/>
                  <w:sz w:val="18"/>
                  <w:szCs w:val="18"/>
                  <w:shd w:val="clear" w:color="auto" w:fill="FFFFFF"/>
                  <w:lang w:val="en-US"/>
                </w:rPr>
                <w:t xml:space="preserve">. These are the Registry Accounts, from where the guarantees of origin to be deposited </w:t>
              </w:r>
              <w:r w:rsidR="009D4620">
                <w:rPr>
                  <w:rFonts w:eastAsia="Times New Roman" w:cs="Arial"/>
                  <w:sz w:val="18"/>
                  <w:szCs w:val="18"/>
                  <w:shd w:val="clear" w:color="auto" w:fill="FFFFFF"/>
                  <w:lang w:val="en-US"/>
                </w:rPr>
                <w:t xml:space="preserve">may </w:t>
              </w:r>
              <w:r w:rsidR="006946C4">
                <w:rPr>
                  <w:rFonts w:eastAsia="Times New Roman" w:cs="Arial"/>
                  <w:sz w:val="18"/>
                  <w:szCs w:val="18"/>
                  <w:shd w:val="clear" w:color="auto" w:fill="FFFFFF"/>
                  <w:lang w:val="en-US"/>
                </w:rPr>
                <w:t>arrive.</w:t>
              </w:r>
            </w:ins>
          </w:p>
          <w:p w14:paraId="0974154E" w14:textId="77777777" w:rsidR="006946C4" w:rsidRPr="006946C4" w:rsidRDefault="006946C4" w:rsidP="00221CBA">
            <w:pPr>
              <w:spacing w:after="0"/>
              <w:rPr>
                <w:ins w:id="21" w:author="Author"/>
                <w:rFonts w:eastAsia="Times New Roman" w:cs="Arial"/>
                <w:i/>
                <w:iCs/>
                <w:sz w:val="18"/>
                <w:szCs w:val="18"/>
                <w:shd w:val="clear" w:color="auto" w:fill="FFFFFF"/>
              </w:rPr>
            </w:pPr>
            <w:ins w:id="22" w:author="Author">
              <w:r w:rsidRPr="006946C4">
                <w:rPr>
                  <w:rFonts w:eastAsia="Times New Roman" w:cs="Arial"/>
                  <w:i/>
                  <w:iCs/>
                  <w:sz w:val="18"/>
                  <w:szCs w:val="18"/>
                  <w:shd w:val="clear" w:color="auto" w:fill="FFFFFF"/>
                </w:rPr>
                <w:t>További Forgalmi Számlák</w:t>
              </w:r>
            </w:ins>
          </w:p>
          <w:p w14:paraId="7A5C25E7" w14:textId="1C6E499A" w:rsidR="006946C4" w:rsidRPr="006946C4" w:rsidRDefault="006946C4" w:rsidP="00221CBA">
            <w:pPr>
              <w:spacing w:after="0"/>
              <w:rPr>
                <w:ins w:id="23" w:author="Author"/>
                <w:rFonts w:eastAsia="Times New Roman" w:cs="Arial"/>
                <w:i/>
                <w:iCs/>
                <w:sz w:val="18"/>
                <w:szCs w:val="18"/>
                <w:shd w:val="clear" w:color="auto" w:fill="FFFFFF"/>
                <w:lang w:val="en-US"/>
              </w:rPr>
            </w:pPr>
            <w:ins w:id="24" w:author="Author">
              <w:r w:rsidRPr="006946C4">
                <w:rPr>
                  <w:rFonts w:eastAsia="Times New Roman" w:cs="Arial"/>
                  <w:i/>
                  <w:iCs/>
                  <w:sz w:val="18"/>
                  <w:szCs w:val="18"/>
                  <w:shd w:val="clear" w:color="auto" w:fill="FFFFFF"/>
                </w:rPr>
                <w:t>Legfe</w:t>
              </w:r>
              <w:r>
                <w:rPr>
                  <w:rFonts w:eastAsia="Times New Roman" w:cs="Arial"/>
                  <w:i/>
                  <w:iCs/>
                  <w:sz w:val="18"/>
                  <w:szCs w:val="18"/>
                  <w:shd w:val="clear" w:color="auto" w:fill="FFFFFF"/>
                </w:rPr>
                <w:t>l</w:t>
              </w:r>
              <w:r w:rsidRPr="006946C4">
                <w:rPr>
                  <w:rFonts w:eastAsia="Times New Roman" w:cs="Arial"/>
                  <w:i/>
                  <w:iCs/>
                  <w:sz w:val="18"/>
                  <w:szCs w:val="18"/>
                  <w:shd w:val="clear" w:color="auto" w:fill="FFFFFF"/>
                </w:rPr>
                <w:t>jebb 10 Forgalmi Számla tüntethető fel. Ezek azok</w:t>
              </w:r>
              <w:r>
                <w:rPr>
                  <w:rFonts w:eastAsia="Times New Roman" w:cs="Arial"/>
                  <w:i/>
                  <w:iCs/>
                  <w:sz w:val="18"/>
                  <w:szCs w:val="18"/>
                  <w:shd w:val="clear" w:color="auto" w:fill="FFFFFF"/>
                </w:rPr>
                <w:t xml:space="preserve"> a Forgalmi Számlák, ahonnan a letétbe helyezendő származási garanciák érkez</w:t>
              </w:r>
              <w:r w:rsidR="009D4620">
                <w:rPr>
                  <w:rFonts w:eastAsia="Times New Roman" w:cs="Arial"/>
                  <w:i/>
                  <w:iCs/>
                  <w:sz w:val="18"/>
                  <w:szCs w:val="18"/>
                  <w:shd w:val="clear" w:color="auto" w:fill="FFFFFF"/>
                </w:rPr>
                <w:t>het</w:t>
              </w:r>
              <w:r>
                <w:rPr>
                  <w:rFonts w:eastAsia="Times New Roman" w:cs="Arial"/>
                  <w:i/>
                  <w:iCs/>
                  <w:sz w:val="18"/>
                  <w:szCs w:val="18"/>
                  <w:shd w:val="clear" w:color="auto" w:fill="FFFFFF"/>
                </w:rPr>
                <w:t>nek.</w:t>
              </w:r>
            </w:ins>
          </w:p>
        </w:tc>
      </w:tr>
      <w:tr w:rsidR="00891DD9" w:rsidRPr="00AE5EFE" w14:paraId="21B85E21" w14:textId="77777777" w:rsidTr="00221CBA">
        <w:trPr>
          <w:trHeight w:val="247"/>
          <w:ins w:id="25" w:author="Author"/>
        </w:trPr>
        <w:tc>
          <w:tcPr>
            <w:tcW w:w="37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B163DC2" w14:textId="77777777" w:rsidR="006946C4" w:rsidRPr="00AE5EFE" w:rsidRDefault="006946C4" w:rsidP="006946C4">
            <w:pPr>
              <w:spacing w:after="0" w:line="240" w:lineRule="auto"/>
              <w:jc w:val="left"/>
              <w:rPr>
                <w:ins w:id="26" w:author="Author"/>
                <w:rFonts w:eastAsia="Times New Roman" w:cs="Arial"/>
                <w:color w:val="000000"/>
                <w:sz w:val="18"/>
                <w:szCs w:val="18"/>
                <w:lang w:val="en-US"/>
              </w:rPr>
            </w:pPr>
            <w:ins w:id="27" w:author="Author">
              <w:r w:rsidRPr="00AE5EFE">
                <w:rPr>
                  <w:rFonts w:eastAsia="Times New Roman" w:cs="Arial"/>
                  <w:color w:val="000000"/>
                  <w:sz w:val="18"/>
                  <w:szCs w:val="18"/>
                  <w:lang w:val="en-US"/>
                </w:rPr>
                <w:t>Corporate name according to the Company Register</w:t>
              </w:r>
            </w:ins>
          </w:p>
          <w:p w14:paraId="56931CC0" w14:textId="394FC2C2" w:rsidR="00891DD9" w:rsidRPr="006946C4" w:rsidRDefault="006946C4" w:rsidP="006946C4">
            <w:pPr>
              <w:spacing w:after="0" w:line="240" w:lineRule="auto"/>
              <w:jc w:val="left"/>
              <w:rPr>
                <w:ins w:id="28" w:author="Author"/>
                <w:rFonts w:eastAsia="Times New Roman" w:cs="Arial"/>
                <w:i/>
                <w:color w:val="000000"/>
                <w:sz w:val="18"/>
                <w:szCs w:val="18"/>
              </w:rPr>
            </w:pPr>
            <w:ins w:id="29" w:author="Author">
              <w:r w:rsidRPr="00AE5EFE">
                <w:rPr>
                  <w:rFonts w:eastAsia="Times New Roman" w:cs="Arial"/>
                  <w:i/>
                  <w:color w:val="000000"/>
                  <w:sz w:val="18"/>
                  <w:szCs w:val="18"/>
                </w:rPr>
                <w:t xml:space="preserve">A bejegyzés (cégkivonat) szerinti cégnév </w:t>
              </w:r>
            </w:ins>
          </w:p>
        </w:tc>
        <w:tc>
          <w:tcPr>
            <w:tcW w:w="533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4C2D6D4" w14:textId="77777777" w:rsidR="00891DD9" w:rsidRDefault="00891DD9" w:rsidP="00221CBA">
            <w:pPr>
              <w:spacing w:after="0" w:line="240" w:lineRule="auto"/>
              <w:jc w:val="left"/>
              <w:rPr>
                <w:ins w:id="30" w:author="Author"/>
                <w:rFonts w:eastAsia="Times New Roman" w:cs="Arial"/>
                <w:iCs/>
                <w:color w:val="000000"/>
                <w:sz w:val="18"/>
                <w:szCs w:val="18"/>
                <w:lang w:val="en-US"/>
              </w:rPr>
            </w:pPr>
          </w:p>
        </w:tc>
      </w:tr>
      <w:tr w:rsidR="00221CBA" w:rsidRPr="00AE5EFE" w14:paraId="11A90859" w14:textId="77777777" w:rsidTr="00221CBA">
        <w:trPr>
          <w:trHeight w:val="247"/>
          <w:ins w:id="31" w:author="Author"/>
        </w:trPr>
        <w:tc>
          <w:tcPr>
            <w:tcW w:w="37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F2FE06F" w14:textId="09B18517" w:rsidR="00221CBA" w:rsidRPr="00AE5EFE" w:rsidRDefault="00221CBA" w:rsidP="00221CBA">
            <w:pPr>
              <w:spacing w:after="0"/>
              <w:rPr>
                <w:ins w:id="32" w:author="Author"/>
                <w:rFonts w:eastAsia="Times New Roman" w:cs="Arial"/>
                <w:sz w:val="18"/>
                <w:szCs w:val="18"/>
                <w:shd w:val="clear" w:color="auto" w:fill="FFFFFF"/>
                <w:lang w:val="en-US"/>
              </w:rPr>
            </w:pPr>
            <w:ins w:id="33" w:author="Author">
              <w:r w:rsidRPr="00AE5EFE">
                <w:rPr>
                  <w:rFonts w:eastAsia="Times New Roman" w:cs="Arial"/>
                  <w:sz w:val="18"/>
                  <w:szCs w:val="18"/>
                  <w:shd w:val="clear" w:color="auto" w:fill="FFFFFF"/>
                  <w:lang w:val="en-US"/>
                </w:rPr>
                <w:t>Issuing Body</w:t>
              </w:r>
            </w:ins>
          </w:p>
          <w:p w14:paraId="469AE47E" w14:textId="6AC1FEDA" w:rsidR="00221CBA" w:rsidRPr="00AE5EFE" w:rsidRDefault="00221CBA" w:rsidP="00221CBA">
            <w:pPr>
              <w:spacing w:after="60" w:line="240" w:lineRule="auto"/>
              <w:rPr>
                <w:ins w:id="34" w:author="Author"/>
                <w:rFonts w:eastAsia="Times New Roman" w:cs="Arial"/>
                <w:color w:val="000000"/>
                <w:sz w:val="18"/>
                <w:szCs w:val="18"/>
                <w:lang w:val="en-US"/>
              </w:rPr>
            </w:pPr>
            <w:ins w:id="35" w:author="Author">
              <w:r w:rsidRPr="00AE5EFE">
                <w:rPr>
                  <w:rFonts w:eastAsia="Times New Roman" w:cs="Arial"/>
                  <w:i/>
                  <w:iCs/>
                  <w:sz w:val="18"/>
                  <w:szCs w:val="18"/>
                  <w:shd w:val="clear" w:color="auto" w:fill="FFFFFF"/>
                </w:rPr>
                <w:t>Kibocsátó Szerv</w:t>
              </w:r>
            </w:ins>
          </w:p>
        </w:tc>
        <w:tc>
          <w:tcPr>
            <w:tcW w:w="533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F3C9190" w14:textId="77777777" w:rsidR="00221CBA" w:rsidRDefault="00221CBA" w:rsidP="00221CBA">
            <w:pPr>
              <w:spacing w:after="0" w:line="240" w:lineRule="auto"/>
              <w:jc w:val="left"/>
              <w:rPr>
                <w:ins w:id="36" w:author="Author"/>
                <w:rFonts w:eastAsia="Times New Roman" w:cs="Arial"/>
                <w:iCs/>
                <w:color w:val="000000"/>
                <w:sz w:val="18"/>
                <w:szCs w:val="18"/>
                <w:lang w:val="en-US"/>
              </w:rPr>
            </w:pPr>
          </w:p>
        </w:tc>
      </w:tr>
      <w:tr w:rsidR="00221CBA" w:rsidRPr="00AE5EFE" w14:paraId="70E85AE6" w14:textId="77777777" w:rsidTr="00221CBA">
        <w:trPr>
          <w:trHeight w:val="247"/>
          <w:ins w:id="37" w:author="Author"/>
        </w:trPr>
        <w:tc>
          <w:tcPr>
            <w:tcW w:w="37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F5AED34" w14:textId="77777777" w:rsidR="00221CBA" w:rsidRPr="00AE5EFE" w:rsidRDefault="00221CBA" w:rsidP="00221CBA">
            <w:pPr>
              <w:spacing w:after="0" w:line="240" w:lineRule="auto"/>
              <w:jc w:val="left"/>
              <w:rPr>
                <w:ins w:id="38" w:author="Author"/>
                <w:rFonts w:eastAsia="Times New Roman" w:cs="Arial"/>
                <w:color w:val="000000"/>
                <w:sz w:val="18"/>
                <w:szCs w:val="18"/>
                <w:lang w:val="en-US"/>
              </w:rPr>
            </w:pPr>
            <w:ins w:id="39" w:author="Author">
              <w:r w:rsidRPr="00AE5EFE">
                <w:rPr>
                  <w:rFonts w:eastAsia="Times New Roman" w:cs="Arial"/>
                  <w:color w:val="000000"/>
                  <w:sz w:val="18"/>
                  <w:szCs w:val="18"/>
                  <w:lang w:val="en-US"/>
                </w:rPr>
                <w:t>Country</w:t>
              </w:r>
            </w:ins>
          </w:p>
          <w:p w14:paraId="095411CB" w14:textId="4E4AAEF8" w:rsidR="00221CBA" w:rsidRPr="00AE5EFE" w:rsidRDefault="00221CBA" w:rsidP="00221CBA">
            <w:pPr>
              <w:spacing w:after="60" w:line="240" w:lineRule="auto"/>
              <w:rPr>
                <w:ins w:id="40" w:author="Author"/>
                <w:rFonts w:eastAsia="Times New Roman" w:cs="Arial"/>
                <w:color w:val="000000"/>
                <w:sz w:val="18"/>
                <w:szCs w:val="18"/>
                <w:lang w:val="en-US"/>
              </w:rPr>
            </w:pPr>
            <w:ins w:id="41" w:author="Author">
              <w:r w:rsidRPr="00AE5EFE">
                <w:rPr>
                  <w:rFonts w:eastAsia="Times New Roman" w:cs="Arial"/>
                  <w:i/>
                  <w:iCs/>
                  <w:color w:val="000000"/>
                  <w:sz w:val="18"/>
                  <w:szCs w:val="18"/>
                </w:rPr>
                <w:t>Ország</w:t>
              </w:r>
            </w:ins>
          </w:p>
        </w:tc>
        <w:tc>
          <w:tcPr>
            <w:tcW w:w="533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93B3EE2" w14:textId="77777777" w:rsidR="00221CBA" w:rsidRDefault="00221CBA" w:rsidP="00221CBA">
            <w:pPr>
              <w:spacing w:after="0" w:line="240" w:lineRule="auto"/>
              <w:jc w:val="left"/>
              <w:rPr>
                <w:ins w:id="42" w:author="Author"/>
                <w:rFonts w:eastAsia="Times New Roman" w:cs="Arial"/>
                <w:iCs/>
                <w:color w:val="000000"/>
                <w:sz w:val="18"/>
                <w:szCs w:val="18"/>
                <w:lang w:val="en-US"/>
              </w:rPr>
            </w:pPr>
          </w:p>
        </w:tc>
      </w:tr>
      <w:tr w:rsidR="00221CBA" w:rsidRPr="00AE5EFE" w14:paraId="3F938D48" w14:textId="77777777" w:rsidTr="00221CBA">
        <w:trPr>
          <w:trHeight w:val="247"/>
          <w:ins w:id="43" w:author="Author"/>
        </w:trPr>
        <w:tc>
          <w:tcPr>
            <w:tcW w:w="37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5EC173D" w14:textId="77777777" w:rsidR="00221CBA" w:rsidRPr="00AE5EFE" w:rsidRDefault="00221CBA" w:rsidP="00221CBA">
            <w:pPr>
              <w:spacing w:after="0" w:line="240" w:lineRule="auto"/>
              <w:jc w:val="left"/>
              <w:rPr>
                <w:ins w:id="44" w:author="Author"/>
                <w:rFonts w:eastAsia="Times New Roman" w:cs="Arial"/>
                <w:color w:val="000000"/>
                <w:sz w:val="18"/>
                <w:szCs w:val="18"/>
                <w:lang w:val="en-US"/>
              </w:rPr>
            </w:pPr>
            <w:ins w:id="45" w:author="Author">
              <w:r w:rsidRPr="00AE5EFE">
                <w:rPr>
                  <w:rFonts w:eastAsia="Times New Roman" w:cs="Arial"/>
                  <w:color w:val="000000"/>
                  <w:sz w:val="18"/>
                  <w:szCs w:val="18"/>
                  <w:lang w:val="en-US"/>
                </w:rPr>
                <w:t>User Account ID</w:t>
              </w:r>
            </w:ins>
          </w:p>
          <w:p w14:paraId="04E19754" w14:textId="5D44504E" w:rsidR="00221CBA" w:rsidRPr="00AE5EFE" w:rsidRDefault="00221CBA" w:rsidP="00221CBA">
            <w:pPr>
              <w:spacing w:after="60" w:line="240" w:lineRule="auto"/>
              <w:rPr>
                <w:ins w:id="46" w:author="Author"/>
                <w:rFonts w:eastAsia="Times New Roman" w:cs="Arial"/>
                <w:color w:val="000000"/>
                <w:sz w:val="18"/>
                <w:szCs w:val="18"/>
                <w:lang w:val="en-US"/>
              </w:rPr>
            </w:pPr>
            <w:ins w:id="47" w:author="Author">
              <w:r w:rsidRPr="00AE5EFE">
                <w:rPr>
                  <w:rFonts w:eastAsia="Times New Roman" w:cs="Arial"/>
                  <w:i/>
                  <w:iCs/>
                  <w:color w:val="000000"/>
                  <w:sz w:val="18"/>
                  <w:szCs w:val="18"/>
                </w:rPr>
                <w:t>Felhasználói Azonosító</w:t>
              </w:r>
            </w:ins>
          </w:p>
        </w:tc>
        <w:tc>
          <w:tcPr>
            <w:tcW w:w="533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D772A03" w14:textId="77777777" w:rsidR="00221CBA" w:rsidRDefault="00221CBA" w:rsidP="00221CBA">
            <w:pPr>
              <w:spacing w:after="0" w:line="240" w:lineRule="auto"/>
              <w:jc w:val="left"/>
              <w:rPr>
                <w:ins w:id="48" w:author="Author"/>
                <w:rFonts w:eastAsia="Times New Roman" w:cs="Arial"/>
                <w:iCs/>
                <w:color w:val="000000"/>
                <w:sz w:val="18"/>
                <w:szCs w:val="18"/>
                <w:lang w:val="en-US"/>
              </w:rPr>
            </w:pPr>
          </w:p>
        </w:tc>
      </w:tr>
      <w:tr w:rsidR="00891DD9" w:rsidRPr="00AE5EFE" w14:paraId="5F685F0C" w14:textId="77777777" w:rsidTr="00221CBA">
        <w:trPr>
          <w:trHeight w:val="247"/>
          <w:ins w:id="49" w:author="Author"/>
        </w:trPr>
        <w:tc>
          <w:tcPr>
            <w:tcW w:w="37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8EAF91E" w14:textId="67007D9F" w:rsidR="00891DD9" w:rsidRPr="00AE5EFE" w:rsidRDefault="00891DD9" w:rsidP="00891DD9">
            <w:pPr>
              <w:spacing w:after="60" w:line="240" w:lineRule="auto"/>
              <w:rPr>
                <w:ins w:id="50" w:author="Author"/>
                <w:rFonts w:eastAsia="Times New Roman" w:cs="Arial"/>
                <w:color w:val="000000"/>
                <w:sz w:val="18"/>
                <w:szCs w:val="18"/>
                <w:lang w:val="en-US"/>
              </w:rPr>
            </w:pPr>
            <w:ins w:id="51" w:author="Author">
              <w:r w:rsidRPr="00AE5EFE">
                <w:rPr>
                  <w:rFonts w:eastAsia="Times New Roman" w:cs="Arial"/>
                  <w:color w:val="000000"/>
                  <w:sz w:val="18"/>
                  <w:szCs w:val="18"/>
                  <w:lang w:val="en-US"/>
                </w:rPr>
                <w:t xml:space="preserve">Hereby, I </w:t>
              </w:r>
              <w:r w:rsidR="006946C4">
                <w:rPr>
                  <w:rFonts w:eastAsia="Times New Roman" w:cs="Arial"/>
                  <w:color w:val="000000"/>
                  <w:sz w:val="18"/>
                  <w:szCs w:val="18"/>
                  <w:lang w:val="en-US"/>
                </w:rPr>
                <w:t>declare that I am</w:t>
              </w:r>
              <w:r w:rsidR="00716838">
                <w:rPr>
                  <w:rFonts w:eastAsia="Times New Roman" w:cs="Arial"/>
                  <w:color w:val="000000"/>
                  <w:sz w:val="18"/>
                  <w:szCs w:val="18"/>
                  <w:lang w:val="en-US"/>
                </w:rPr>
                <w:t xml:space="preserve"> entitled</w:t>
              </w:r>
              <w:r w:rsidR="006946C4">
                <w:rPr>
                  <w:rFonts w:eastAsia="Times New Roman" w:cs="Arial"/>
                  <w:color w:val="000000"/>
                  <w:sz w:val="18"/>
                  <w:szCs w:val="18"/>
                  <w:lang w:val="en-US"/>
                </w:rPr>
                <w:t xml:space="preserve"> to transfer guarantees of origin from these further Registry </w:t>
              </w:r>
              <w:proofErr w:type="gramStart"/>
              <w:r w:rsidR="006946C4">
                <w:rPr>
                  <w:rFonts w:eastAsia="Times New Roman" w:cs="Arial"/>
                  <w:color w:val="000000"/>
                  <w:sz w:val="18"/>
                  <w:szCs w:val="18"/>
                  <w:lang w:val="en-US"/>
                </w:rPr>
                <w:t>Accounts</w:t>
              </w:r>
              <w:proofErr w:type="gramEnd"/>
              <w:r w:rsidR="00716838">
                <w:rPr>
                  <w:rFonts w:eastAsia="Times New Roman" w:cs="Arial"/>
                  <w:color w:val="000000"/>
                  <w:sz w:val="18"/>
                  <w:szCs w:val="18"/>
                  <w:lang w:val="en-US"/>
                </w:rPr>
                <w:t xml:space="preserve"> and I declare that I am fully responsible of any damage occurring because of the misuse of these further Registry Accounts.</w:t>
              </w:r>
            </w:ins>
          </w:p>
          <w:p w14:paraId="670805DD" w14:textId="6BC8558A" w:rsidR="00891DD9" w:rsidRPr="00716838" w:rsidRDefault="00FA0C47" w:rsidP="00716838">
            <w:pPr>
              <w:spacing w:after="0" w:line="240" w:lineRule="auto"/>
              <w:rPr>
                <w:ins w:id="52" w:author="Author"/>
                <w:rFonts w:eastAsia="Times New Roman" w:cs="Arial"/>
                <w:i/>
                <w:iCs/>
                <w:color w:val="000000"/>
                <w:sz w:val="18"/>
                <w:szCs w:val="18"/>
              </w:rPr>
            </w:pPr>
            <w:ins w:id="53" w:author="Author">
              <w:r>
                <w:rPr>
                  <w:rFonts w:eastAsia="Times New Roman" w:cs="Arial"/>
                  <w:i/>
                  <w:iCs/>
                  <w:color w:val="000000"/>
                  <w:sz w:val="18"/>
                  <w:szCs w:val="18"/>
                </w:rPr>
                <w:t xml:space="preserve">Nyilatkozom, hogy a </w:t>
              </w:r>
              <w:r w:rsidR="00716838">
                <w:rPr>
                  <w:rFonts w:eastAsia="Times New Roman" w:cs="Arial"/>
                  <w:i/>
                  <w:iCs/>
                  <w:color w:val="000000"/>
                  <w:sz w:val="18"/>
                  <w:szCs w:val="18"/>
                </w:rPr>
                <w:t xml:space="preserve">felsorolt további </w:t>
              </w:r>
              <w:r>
                <w:rPr>
                  <w:rFonts w:eastAsia="Times New Roman" w:cs="Arial"/>
                  <w:i/>
                  <w:iCs/>
                  <w:color w:val="000000"/>
                  <w:sz w:val="18"/>
                  <w:szCs w:val="18"/>
                </w:rPr>
                <w:t>Forgalmi Számlákról a HUPX-</w:t>
              </w:r>
              <w:proofErr w:type="spellStart"/>
              <w:r>
                <w:rPr>
                  <w:rFonts w:eastAsia="Times New Roman" w:cs="Arial"/>
                  <w:i/>
                  <w:iCs/>
                  <w:color w:val="000000"/>
                  <w:sz w:val="18"/>
                  <w:szCs w:val="18"/>
                </w:rPr>
                <w:t>hez</w:t>
              </w:r>
              <w:proofErr w:type="spellEnd"/>
              <w:r>
                <w:rPr>
                  <w:rFonts w:eastAsia="Times New Roman" w:cs="Arial"/>
                  <w:i/>
                  <w:iCs/>
                  <w:color w:val="000000"/>
                  <w:sz w:val="18"/>
                  <w:szCs w:val="18"/>
                </w:rPr>
                <w:t xml:space="preserve"> beérkező GO-</w:t>
              </w:r>
              <w:proofErr w:type="spellStart"/>
              <w:r>
                <w:rPr>
                  <w:rFonts w:eastAsia="Times New Roman" w:cs="Arial"/>
                  <w:i/>
                  <w:iCs/>
                  <w:color w:val="000000"/>
                  <w:sz w:val="18"/>
                  <w:szCs w:val="18"/>
                </w:rPr>
                <w:t>kat</w:t>
              </w:r>
              <w:proofErr w:type="spellEnd"/>
              <w:r>
                <w:rPr>
                  <w:rFonts w:eastAsia="Times New Roman" w:cs="Arial"/>
                  <w:i/>
                  <w:iCs/>
                  <w:color w:val="000000"/>
                  <w:sz w:val="18"/>
                  <w:szCs w:val="18"/>
                </w:rPr>
                <w:t xml:space="preserve"> </w:t>
              </w:r>
              <w:r w:rsidR="00716838">
                <w:rPr>
                  <w:rFonts w:eastAsia="Times New Roman" w:cs="Arial"/>
                  <w:i/>
                  <w:iCs/>
                  <w:color w:val="000000"/>
                  <w:sz w:val="18"/>
                  <w:szCs w:val="18"/>
                </w:rPr>
                <w:t>jogosult vagyok átruházni, valamint nyilatkozom, hogy teljes felelősséggel tartozok minden kárért ezen további Forgalmi Számlák helytelen használat</w:t>
              </w:r>
              <w:r w:rsidR="009D4620">
                <w:rPr>
                  <w:rFonts w:eastAsia="Times New Roman" w:cs="Arial"/>
                  <w:i/>
                  <w:iCs/>
                  <w:color w:val="000000"/>
                  <w:sz w:val="18"/>
                  <w:szCs w:val="18"/>
                </w:rPr>
                <w:t>a esetén</w:t>
              </w:r>
              <w:r w:rsidR="00716838">
                <w:rPr>
                  <w:rFonts w:eastAsia="Times New Roman" w:cs="Arial"/>
                  <w:i/>
                  <w:iCs/>
                  <w:color w:val="000000"/>
                  <w:sz w:val="18"/>
                  <w:szCs w:val="18"/>
                </w:rPr>
                <w:t>.</w:t>
              </w:r>
            </w:ins>
          </w:p>
        </w:tc>
        <w:tc>
          <w:tcPr>
            <w:tcW w:w="533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9D5F016" w14:textId="158B01F2" w:rsidR="00891DD9" w:rsidRDefault="00891DD9" w:rsidP="00891DD9">
            <w:pPr>
              <w:spacing w:after="0" w:line="240" w:lineRule="auto"/>
              <w:jc w:val="left"/>
              <w:rPr>
                <w:ins w:id="54" w:author="Author"/>
                <w:rFonts w:eastAsia="Times New Roman" w:cs="Arial"/>
                <w:iCs/>
                <w:color w:val="000000"/>
                <w:sz w:val="18"/>
                <w:szCs w:val="18"/>
                <w:lang w:val="en-US"/>
              </w:rPr>
            </w:pPr>
            <w:customXmlInsRangeStart w:id="55" w:author="Author"/>
            <w:sdt>
              <w:sdtPr>
                <w:rPr>
                  <w:rFonts w:eastAsia="Times New Roman" w:cs="Arial"/>
                  <w:iCs/>
                  <w:color w:val="000000"/>
                  <w:sz w:val="18"/>
                  <w:szCs w:val="18"/>
                  <w:lang w:val="en-US"/>
                </w:rPr>
                <w:id w:val="-339159790"/>
                <w14:checkbox>
                  <w14:checked w14:val="0"/>
                  <w14:checkedState w14:val="2612" w14:font="MS Gothic"/>
                  <w14:uncheckedState w14:val="2610" w14:font="MS Gothic"/>
                </w14:checkbox>
              </w:sdtPr>
              <w:sdtContent>
                <w:customXmlInsRangeEnd w:id="55"/>
                <w:ins w:id="56" w:author="Author">
                  <w:r w:rsidRPr="00AE5EFE">
                    <w:rPr>
                      <w:rFonts w:ascii="Segoe UI Symbol" w:eastAsia="Times New Roman" w:hAnsi="Segoe UI Symbol" w:cs="Segoe UI Symbol"/>
                      <w:iCs/>
                      <w:color w:val="000000"/>
                      <w:sz w:val="18"/>
                      <w:szCs w:val="18"/>
                      <w:lang w:val="en-US"/>
                    </w:rPr>
                    <w:t>☐</w:t>
                  </w:r>
                </w:ins>
                <w:customXmlInsRangeStart w:id="57" w:author="Author"/>
              </w:sdtContent>
            </w:sdt>
            <w:customXmlInsRangeEnd w:id="57"/>
            <w:ins w:id="58" w:author="Author">
              <w:r w:rsidRPr="00AE5EFE">
                <w:rPr>
                  <w:rFonts w:eastAsia="Times New Roman" w:cs="Arial"/>
                  <w:iCs/>
                  <w:color w:val="000000"/>
                  <w:sz w:val="18"/>
                  <w:szCs w:val="18"/>
                  <w:lang w:val="en-US"/>
                </w:rPr>
                <w:t xml:space="preserve"> Yes</w:t>
              </w:r>
              <w:r w:rsidRPr="00AE5EFE">
                <w:rPr>
                  <w:rFonts w:eastAsia="Times New Roman" w:cs="Arial"/>
                  <w:i/>
                  <w:color w:val="000000"/>
                  <w:sz w:val="18"/>
                  <w:szCs w:val="18"/>
                  <w:lang w:val="en-US"/>
                </w:rPr>
                <w:t xml:space="preserve"> / </w:t>
              </w:r>
              <w:r w:rsidRPr="00AE5EFE">
                <w:rPr>
                  <w:rFonts w:eastAsia="Times New Roman" w:cs="Arial"/>
                  <w:i/>
                  <w:color w:val="000000"/>
                  <w:sz w:val="18"/>
                  <w:szCs w:val="18"/>
                </w:rPr>
                <w:t>Igen</w:t>
              </w:r>
            </w:ins>
          </w:p>
        </w:tc>
      </w:tr>
      <w:tr w:rsidR="00AE5EFE" w:rsidRPr="00AE5EFE" w14:paraId="56B181ED" w14:textId="77777777" w:rsidTr="007D1F07">
        <w:tblPrEx>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ExChange w:id="59" w:author="Author">
            <w:tblPrEx>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Ex>
          </w:tblPrExChange>
        </w:tblPrEx>
        <w:tc>
          <w:tcPr>
            <w:tcW w:w="9067" w:type="dxa"/>
            <w:gridSpan w:val="2"/>
            <w:tcBorders>
              <w:top w:val="single" w:sz="4" w:space="0" w:color="000000"/>
              <w:left w:val="single" w:sz="4" w:space="0" w:color="000000"/>
              <w:bottom w:val="single" w:sz="4" w:space="0" w:color="000000"/>
              <w:right w:val="single" w:sz="4" w:space="0" w:color="000000"/>
            </w:tcBorders>
            <w:shd w:val="clear" w:color="auto" w:fill="0A96B3"/>
            <w:hideMark/>
            <w:tcPrChange w:id="60" w:author="Author">
              <w:tcPr>
                <w:tcW w:w="9214" w:type="dxa"/>
                <w:gridSpan w:val="2"/>
                <w:tcBorders>
                  <w:top w:val="single" w:sz="4" w:space="0" w:color="000000"/>
                  <w:left w:val="single" w:sz="4" w:space="0" w:color="000000"/>
                  <w:bottom w:val="single" w:sz="4" w:space="0" w:color="000000"/>
                  <w:right w:val="single" w:sz="4" w:space="0" w:color="000000"/>
                </w:tcBorders>
                <w:shd w:val="clear" w:color="auto" w:fill="0A96B3"/>
                <w:hideMark/>
              </w:tcPr>
            </w:tcPrChange>
          </w:tcPr>
          <w:p w14:paraId="6DCC6E54" w14:textId="77777777" w:rsidR="00AE5EFE" w:rsidRPr="00AE5EFE" w:rsidRDefault="00AE5EFE" w:rsidP="00AE5EFE">
            <w:pPr>
              <w:spacing w:after="0" w:line="240" w:lineRule="auto"/>
              <w:jc w:val="left"/>
              <w:rPr>
                <w:rFonts w:eastAsia="Times New Roman" w:cs="Arial"/>
                <w:b/>
                <w:color w:val="FFFFFF"/>
                <w:sz w:val="24"/>
                <w:szCs w:val="24"/>
                <w:lang w:val="en-US"/>
              </w:rPr>
            </w:pPr>
            <w:r w:rsidRPr="00AE5EFE">
              <w:rPr>
                <w:rFonts w:eastAsia="Times New Roman" w:cs="Arial"/>
                <w:b/>
                <w:color w:val="FFFFFF"/>
                <w:sz w:val="24"/>
                <w:szCs w:val="24"/>
                <w:lang w:val="en-US"/>
              </w:rPr>
              <w:t>Payment Account</w:t>
            </w:r>
          </w:p>
        </w:tc>
      </w:tr>
      <w:tr w:rsidR="007D1F07" w:rsidRPr="00AE5EFE" w14:paraId="52BF23B9" w14:textId="77777777" w:rsidTr="007D1F07">
        <w:trPr>
          <w:trHeight w:val="247"/>
        </w:trPr>
        <w:tc>
          <w:tcPr>
            <w:tcW w:w="3734"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2D25336" w14:textId="77777777" w:rsidR="00AE5EFE" w:rsidRPr="00AE5EFE" w:rsidRDefault="00AE5EFE" w:rsidP="00AE5EFE">
            <w:pPr>
              <w:spacing w:after="0" w:line="240" w:lineRule="auto"/>
              <w:rPr>
                <w:rFonts w:eastAsia="Times New Roman" w:cs="Arial"/>
                <w:color w:val="000000"/>
                <w:sz w:val="18"/>
                <w:szCs w:val="18"/>
                <w:lang w:val="en-US"/>
              </w:rPr>
            </w:pPr>
            <w:r w:rsidRPr="00AE5EFE">
              <w:rPr>
                <w:rFonts w:eastAsia="Times New Roman" w:cs="Arial"/>
                <w:color w:val="000000"/>
                <w:sz w:val="18"/>
                <w:szCs w:val="18"/>
                <w:lang w:val="en-US"/>
              </w:rPr>
              <w:t>Bank account number for Settlement</w:t>
            </w:r>
          </w:p>
          <w:p w14:paraId="09CF30F6" w14:textId="77777777" w:rsidR="00AE5EFE" w:rsidRPr="00AE5EFE" w:rsidRDefault="00AE5EFE" w:rsidP="00AE5EFE">
            <w:pPr>
              <w:spacing w:after="0" w:line="240" w:lineRule="auto"/>
              <w:rPr>
                <w:rFonts w:eastAsia="Times New Roman" w:cs="Arial"/>
                <w:color w:val="000000"/>
                <w:sz w:val="18"/>
                <w:szCs w:val="18"/>
              </w:rPr>
            </w:pPr>
            <w:r w:rsidRPr="00AE5EFE">
              <w:rPr>
                <w:rFonts w:eastAsia="Times New Roman" w:cs="Arial"/>
                <w:i/>
                <w:color w:val="000000"/>
                <w:sz w:val="18"/>
                <w:szCs w:val="18"/>
              </w:rPr>
              <w:t>Bankszámlaszám a Kiegyenlítéshez</w:t>
            </w:r>
          </w:p>
        </w:tc>
        <w:tc>
          <w:tcPr>
            <w:tcW w:w="533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C960809" w14:textId="77777777" w:rsidR="00AE5EFE" w:rsidRPr="00AE5EFE" w:rsidRDefault="00AE5EFE" w:rsidP="00AE5EFE">
            <w:pPr>
              <w:spacing w:after="0" w:line="240" w:lineRule="auto"/>
              <w:jc w:val="left"/>
              <w:rPr>
                <w:rFonts w:eastAsia="MS Gothic" w:cs="Arial"/>
                <w:i/>
                <w:color w:val="000000"/>
                <w:sz w:val="18"/>
                <w:szCs w:val="18"/>
                <w:lang w:val="en-US"/>
              </w:rPr>
            </w:pPr>
          </w:p>
        </w:tc>
      </w:tr>
      <w:tr w:rsidR="007D1F07" w:rsidRPr="00AE5EFE" w14:paraId="249B1466" w14:textId="77777777" w:rsidTr="007D1F07">
        <w:trPr>
          <w:trHeight w:val="247"/>
        </w:trPr>
        <w:tc>
          <w:tcPr>
            <w:tcW w:w="3734"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09CA6420" w14:textId="77777777" w:rsidR="00AE5EFE" w:rsidRPr="00AE5EFE" w:rsidRDefault="00AE5EFE" w:rsidP="00AE5EFE">
            <w:pPr>
              <w:spacing w:after="0" w:line="240" w:lineRule="auto"/>
              <w:rPr>
                <w:rFonts w:eastAsia="Times New Roman" w:cs="Arial"/>
                <w:color w:val="000000"/>
                <w:sz w:val="18"/>
                <w:szCs w:val="18"/>
                <w:lang w:val="en-US"/>
              </w:rPr>
            </w:pPr>
            <w:r w:rsidRPr="00AE5EFE">
              <w:rPr>
                <w:rFonts w:eastAsia="Times New Roman" w:cs="Arial"/>
                <w:color w:val="000000"/>
                <w:sz w:val="18"/>
                <w:szCs w:val="18"/>
                <w:lang w:val="en-US"/>
              </w:rPr>
              <w:t>Bank of the bank account number</w:t>
            </w:r>
          </w:p>
          <w:p w14:paraId="346FD307" w14:textId="77777777" w:rsidR="00AE5EFE" w:rsidRPr="00AE5EFE" w:rsidRDefault="00AE5EFE" w:rsidP="00AE5EFE">
            <w:pPr>
              <w:spacing w:after="0" w:line="240" w:lineRule="auto"/>
              <w:rPr>
                <w:rFonts w:eastAsia="Times New Roman" w:cs="Arial"/>
                <w:i/>
                <w:iCs/>
                <w:color w:val="000000"/>
                <w:sz w:val="18"/>
                <w:szCs w:val="18"/>
              </w:rPr>
            </w:pPr>
            <w:r w:rsidRPr="00AE5EFE">
              <w:rPr>
                <w:rFonts w:eastAsia="Times New Roman" w:cs="Arial"/>
                <w:i/>
                <w:iCs/>
                <w:color w:val="000000"/>
                <w:sz w:val="18"/>
                <w:szCs w:val="18"/>
              </w:rPr>
              <w:t>Bankszámlaszámhoz tartozó bank</w:t>
            </w:r>
          </w:p>
        </w:tc>
        <w:tc>
          <w:tcPr>
            <w:tcW w:w="533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0FF7E3F" w14:textId="77777777" w:rsidR="00AE5EFE" w:rsidRPr="00AE5EFE" w:rsidRDefault="00AE5EFE" w:rsidP="00AE5EFE">
            <w:pPr>
              <w:spacing w:after="0" w:line="240" w:lineRule="auto"/>
              <w:jc w:val="left"/>
              <w:rPr>
                <w:rFonts w:eastAsia="MS Gothic" w:cs="Arial"/>
                <w:i/>
                <w:color w:val="000000"/>
                <w:sz w:val="18"/>
                <w:szCs w:val="18"/>
                <w:lang w:val="en-US"/>
              </w:rPr>
            </w:pPr>
          </w:p>
        </w:tc>
      </w:tr>
      <w:tr w:rsidR="007D1F07" w:rsidRPr="00AE5EFE" w14:paraId="0FB6C560" w14:textId="77777777" w:rsidTr="007D1F07">
        <w:trPr>
          <w:trHeight w:val="247"/>
        </w:trPr>
        <w:tc>
          <w:tcPr>
            <w:tcW w:w="3734"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6C6A5AE7" w14:textId="77777777" w:rsidR="00AE5EFE" w:rsidRPr="00AE5EFE" w:rsidRDefault="00AE5EFE" w:rsidP="00AE5EFE">
            <w:pPr>
              <w:spacing w:after="0" w:line="240" w:lineRule="auto"/>
              <w:rPr>
                <w:rFonts w:eastAsia="Times New Roman" w:cs="Arial"/>
                <w:color w:val="000000"/>
                <w:sz w:val="18"/>
                <w:szCs w:val="18"/>
                <w:lang w:val="en-US"/>
              </w:rPr>
            </w:pPr>
            <w:r w:rsidRPr="00AE5EFE">
              <w:rPr>
                <w:rFonts w:eastAsia="Times New Roman" w:cs="Arial"/>
                <w:color w:val="000000"/>
                <w:sz w:val="18"/>
                <w:szCs w:val="18"/>
                <w:lang w:val="en-US"/>
              </w:rPr>
              <w:t>Country of the bank account number</w:t>
            </w:r>
          </w:p>
          <w:p w14:paraId="472E458E" w14:textId="77777777" w:rsidR="00AE5EFE" w:rsidRPr="00AE5EFE" w:rsidRDefault="00AE5EFE" w:rsidP="00AE5EFE">
            <w:pPr>
              <w:spacing w:after="0" w:line="240" w:lineRule="auto"/>
              <w:rPr>
                <w:rFonts w:eastAsia="Times New Roman" w:cs="Arial"/>
                <w:i/>
                <w:iCs/>
                <w:color w:val="000000"/>
                <w:sz w:val="18"/>
                <w:szCs w:val="18"/>
              </w:rPr>
            </w:pPr>
            <w:r w:rsidRPr="00AE5EFE">
              <w:rPr>
                <w:rFonts w:eastAsia="Times New Roman" w:cs="Arial"/>
                <w:i/>
                <w:iCs/>
                <w:color w:val="000000"/>
                <w:sz w:val="18"/>
                <w:szCs w:val="18"/>
              </w:rPr>
              <w:t>Bankszámlaszámhoz tartozó ország</w:t>
            </w:r>
          </w:p>
        </w:tc>
        <w:tc>
          <w:tcPr>
            <w:tcW w:w="533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52F3951" w14:textId="77777777" w:rsidR="00AE5EFE" w:rsidRPr="00AE5EFE" w:rsidRDefault="00AE5EFE" w:rsidP="00AE5EFE">
            <w:pPr>
              <w:spacing w:after="0" w:line="240" w:lineRule="auto"/>
              <w:jc w:val="left"/>
              <w:rPr>
                <w:rFonts w:eastAsia="MS Gothic" w:cs="Arial"/>
                <w:i/>
                <w:color w:val="000000"/>
                <w:sz w:val="18"/>
                <w:szCs w:val="18"/>
                <w:lang w:val="en-US"/>
              </w:rPr>
            </w:pPr>
          </w:p>
        </w:tc>
      </w:tr>
      <w:tr w:rsidR="007D1F07" w:rsidRPr="00AE5EFE" w14:paraId="5AEBBB4E" w14:textId="77777777" w:rsidTr="007D1F07">
        <w:trPr>
          <w:trHeight w:val="247"/>
        </w:trPr>
        <w:tc>
          <w:tcPr>
            <w:tcW w:w="3734" w:type="dxa"/>
            <w:tcBorders>
              <w:top w:val="single" w:sz="4" w:space="0" w:color="000000"/>
              <w:left w:val="single" w:sz="4" w:space="0" w:color="000000"/>
              <w:bottom w:val="single" w:sz="4" w:space="0" w:color="000000"/>
              <w:right w:val="single" w:sz="4" w:space="0" w:color="000000"/>
            </w:tcBorders>
            <w:vAlign w:val="center"/>
            <w:hideMark/>
          </w:tcPr>
          <w:p w14:paraId="71BEAB65" w14:textId="77561A1A" w:rsidR="00AE5EFE" w:rsidRPr="00AE5EFE" w:rsidRDefault="00042DC0" w:rsidP="00AE5EFE">
            <w:pPr>
              <w:spacing w:after="60" w:line="240" w:lineRule="auto"/>
              <w:rPr>
                <w:rFonts w:eastAsia="Times New Roman" w:cs="Arial"/>
                <w:color w:val="000000"/>
                <w:sz w:val="18"/>
                <w:szCs w:val="18"/>
                <w:lang w:val="en-US"/>
              </w:rPr>
            </w:pPr>
            <w:r w:rsidRPr="00AE5EFE">
              <w:rPr>
                <w:rFonts w:eastAsia="Times New Roman" w:cs="Arial"/>
                <w:color w:val="000000"/>
                <w:sz w:val="18"/>
                <w:szCs w:val="18"/>
                <w:lang w:val="en-US"/>
              </w:rPr>
              <w:t>Hereby</w:t>
            </w:r>
            <w:r w:rsidR="00AE5EFE" w:rsidRPr="00AE5EFE">
              <w:rPr>
                <w:rFonts w:eastAsia="Times New Roman" w:cs="Arial"/>
                <w:color w:val="000000"/>
                <w:sz w:val="18"/>
                <w:szCs w:val="18"/>
                <w:lang w:val="en-US"/>
              </w:rPr>
              <w:t>, I authorize HUPX to transfer funds from a Deposit Account to the Payment Account of the buyer for the purpose of Clearing and Settlement.</w:t>
            </w:r>
          </w:p>
          <w:p w14:paraId="3AC23262" w14:textId="1E2E7280" w:rsidR="00AE5EFE" w:rsidRPr="00AE5EFE" w:rsidRDefault="00AE5EFE" w:rsidP="00AE5EFE">
            <w:pPr>
              <w:spacing w:after="0" w:line="240" w:lineRule="auto"/>
              <w:rPr>
                <w:rFonts w:eastAsia="Times New Roman" w:cs="Arial"/>
                <w:i/>
                <w:iCs/>
                <w:color w:val="000000"/>
                <w:sz w:val="18"/>
                <w:szCs w:val="18"/>
              </w:rPr>
            </w:pPr>
            <w:r w:rsidRPr="00AE5EFE">
              <w:rPr>
                <w:rFonts w:eastAsia="Times New Roman" w:cs="Arial"/>
                <w:i/>
                <w:iCs/>
                <w:color w:val="000000"/>
                <w:sz w:val="18"/>
                <w:szCs w:val="18"/>
              </w:rPr>
              <w:t>Felhatalmazom a HUPX-</w:t>
            </w:r>
            <w:proofErr w:type="spellStart"/>
            <w:r w:rsidRPr="00AE5EFE">
              <w:rPr>
                <w:rFonts w:eastAsia="Times New Roman" w:cs="Arial"/>
                <w:i/>
                <w:iCs/>
                <w:color w:val="000000"/>
                <w:sz w:val="18"/>
                <w:szCs w:val="18"/>
              </w:rPr>
              <w:t>et</w:t>
            </w:r>
            <w:proofErr w:type="spellEnd"/>
            <w:r w:rsidRPr="00AE5EFE">
              <w:rPr>
                <w:rFonts w:eastAsia="Times New Roman" w:cs="Arial"/>
                <w:i/>
                <w:iCs/>
                <w:color w:val="000000"/>
                <w:sz w:val="18"/>
                <w:szCs w:val="18"/>
              </w:rPr>
              <w:t>, hogy átruházza az összegeket egy Letéti Számláról a vevő Fizetési Számlájára az Elszámol</w:t>
            </w:r>
            <w:r w:rsidR="00CD7610">
              <w:rPr>
                <w:rFonts w:eastAsia="Times New Roman" w:cs="Arial"/>
                <w:i/>
                <w:iCs/>
                <w:color w:val="000000"/>
                <w:sz w:val="18"/>
                <w:szCs w:val="18"/>
              </w:rPr>
              <w:t>á</w:t>
            </w:r>
            <w:r w:rsidRPr="00AE5EFE">
              <w:rPr>
                <w:rFonts w:eastAsia="Times New Roman" w:cs="Arial"/>
                <w:i/>
                <w:iCs/>
                <w:color w:val="000000"/>
                <w:sz w:val="18"/>
                <w:szCs w:val="18"/>
              </w:rPr>
              <w:t>s és Kiegyenlítés céljából.</w:t>
            </w:r>
          </w:p>
        </w:tc>
        <w:tc>
          <w:tcPr>
            <w:tcW w:w="5333"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4713BAA2" w14:textId="77777777" w:rsidR="00AE5EFE" w:rsidRPr="00AE5EFE" w:rsidRDefault="007D1F07" w:rsidP="00AE5EFE">
            <w:pPr>
              <w:spacing w:after="0" w:line="240" w:lineRule="auto"/>
              <w:jc w:val="left"/>
              <w:rPr>
                <w:rFonts w:eastAsia="Times New Roman" w:cs="Arial"/>
                <w:i/>
                <w:color w:val="000000"/>
                <w:sz w:val="20"/>
                <w:szCs w:val="20"/>
                <w:lang w:val="en-US"/>
              </w:rPr>
            </w:pPr>
            <w:sdt>
              <w:sdtPr>
                <w:rPr>
                  <w:rFonts w:eastAsia="Times New Roman" w:cs="Arial"/>
                  <w:iCs/>
                  <w:color w:val="000000"/>
                  <w:sz w:val="18"/>
                  <w:szCs w:val="18"/>
                  <w:lang w:val="en-US"/>
                </w:rPr>
                <w:id w:val="2079776181"/>
                <w14:checkbox>
                  <w14:checked w14:val="0"/>
                  <w14:checkedState w14:val="2612" w14:font="MS Gothic"/>
                  <w14:uncheckedState w14:val="2610" w14:font="MS Gothic"/>
                </w14:checkbox>
              </w:sdtPr>
              <w:sdtEndPr/>
              <w:sdtContent>
                <w:r w:rsidR="00AE5EFE" w:rsidRPr="00AE5EFE">
                  <w:rPr>
                    <w:rFonts w:ascii="Segoe UI Symbol" w:eastAsia="Times New Roman" w:hAnsi="Segoe UI Symbol" w:cs="Segoe UI Symbol"/>
                    <w:iCs/>
                    <w:color w:val="000000"/>
                    <w:sz w:val="18"/>
                    <w:szCs w:val="18"/>
                    <w:lang w:val="en-US"/>
                  </w:rPr>
                  <w:t>☐</w:t>
                </w:r>
              </w:sdtContent>
            </w:sdt>
            <w:r w:rsidR="00AE5EFE" w:rsidRPr="00AE5EFE">
              <w:rPr>
                <w:rFonts w:eastAsia="Times New Roman" w:cs="Arial"/>
                <w:iCs/>
                <w:color w:val="000000"/>
                <w:sz w:val="18"/>
                <w:szCs w:val="18"/>
                <w:lang w:val="en-US"/>
              </w:rPr>
              <w:t xml:space="preserve"> Yes </w:t>
            </w:r>
            <w:r w:rsidR="00AE5EFE" w:rsidRPr="00AE5EFE">
              <w:rPr>
                <w:rFonts w:eastAsia="Times New Roman" w:cs="Arial"/>
                <w:i/>
                <w:color w:val="000000"/>
                <w:sz w:val="18"/>
                <w:szCs w:val="18"/>
                <w:lang w:val="en-US"/>
              </w:rPr>
              <w:t xml:space="preserve">/ </w:t>
            </w:r>
            <w:r w:rsidR="00AE5EFE" w:rsidRPr="00AE5EFE">
              <w:rPr>
                <w:rFonts w:eastAsia="Times New Roman" w:cs="Arial"/>
                <w:i/>
                <w:color w:val="000000"/>
                <w:sz w:val="18"/>
                <w:szCs w:val="18"/>
              </w:rPr>
              <w:t>Igen</w:t>
            </w:r>
          </w:p>
        </w:tc>
      </w:tr>
    </w:tbl>
    <w:p w14:paraId="207D931A" w14:textId="77777777" w:rsidR="00AE5EFE" w:rsidRPr="00AE5EFE" w:rsidRDefault="00AE5EFE" w:rsidP="00AE5EFE">
      <w:pPr>
        <w:spacing w:after="0" w:line="240" w:lineRule="auto"/>
        <w:jc w:val="left"/>
        <w:rPr>
          <w:rFonts w:eastAsia="Times New Roman" w:cs="Arial"/>
          <w:i/>
          <w:color w:val="000000"/>
          <w:lang w:val="en-US"/>
        </w:rPr>
      </w:pPr>
    </w:p>
    <w:p w14:paraId="0C811847" w14:textId="77777777" w:rsidR="00AE5EFE" w:rsidRPr="00AE5EFE" w:rsidRDefault="00AE5EFE" w:rsidP="00AE5EFE">
      <w:pPr>
        <w:spacing w:after="0" w:line="240" w:lineRule="auto"/>
        <w:jc w:val="left"/>
        <w:rPr>
          <w:rFonts w:eastAsia="Times New Roman" w:cs="Arial"/>
          <w:color w:val="000000"/>
          <w:lang w:val="en-US"/>
        </w:rPr>
      </w:pPr>
      <w:r w:rsidRPr="00AE5EFE">
        <w:rPr>
          <w:rFonts w:eastAsia="Times New Roman" w:cs="Arial"/>
          <w:color w:val="000000"/>
          <w:lang w:val="en-US"/>
        </w:rPr>
        <w:br w:type="page"/>
      </w:r>
    </w:p>
    <w:p w14:paraId="4F8D0860" w14:textId="77777777" w:rsidR="00AE5EFE" w:rsidRPr="00AE5EFE" w:rsidRDefault="00AE5EFE" w:rsidP="00AE5EFE">
      <w:pPr>
        <w:spacing w:after="0" w:line="240" w:lineRule="auto"/>
        <w:jc w:val="left"/>
        <w:rPr>
          <w:rFonts w:eastAsia="Times New Roman" w:cs="Arial"/>
          <w:color w:val="000000"/>
          <w:lang w:val="en-US"/>
        </w:rPr>
      </w:pPr>
    </w:p>
    <w:p w14:paraId="708727A2" w14:textId="77777777" w:rsidR="00AE5EFE" w:rsidRPr="00AE5EFE" w:rsidRDefault="00AE5EFE" w:rsidP="00AE5EFE">
      <w:pPr>
        <w:widowControl w:val="0"/>
        <w:autoSpaceDE w:val="0"/>
        <w:autoSpaceDN w:val="0"/>
        <w:adjustRightInd w:val="0"/>
        <w:spacing w:after="0" w:line="240" w:lineRule="auto"/>
        <w:rPr>
          <w:rFonts w:eastAsia="Arial Unicode MS" w:cs="Arial"/>
          <w:lang w:val="en-US"/>
        </w:rPr>
      </w:pPr>
      <w:r w:rsidRPr="00AE5EFE">
        <w:rPr>
          <w:rFonts w:eastAsia="Arial Unicode MS" w:cs="Arial"/>
          <w:lang w:val="en-US"/>
        </w:rPr>
        <w:t xml:space="preserve">I/We, the undersigned  </w:t>
      </w:r>
      <w:permStart w:id="1730412782" w:edGrp="everyone"/>
      <w:r w:rsidRPr="00AE5EFE">
        <w:rPr>
          <w:rFonts w:eastAsia="Times New Roman" w:cs="Arial"/>
          <w:color w:val="000000"/>
          <w:lang w:val="en-US"/>
        </w:rPr>
        <w:t xml:space="preserve">  </w:t>
      </w:r>
      <w:r w:rsidRPr="00AE5EFE">
        <w:rPr>
          <w:rFonts w:eastAsia="Times New Roman" w:cs="Arial"/>
          <w:b/>
          <w:lang w:val="en-US" w:eastAsia="hu-HU"/>
        </w:rPr>
        <w:t xml:space="preserve">    </w:t>
      </w:r>
      <w:permEnd w:id="1730412782"/>
      <w:r w:rsidRPr="00AE5EFE">
        <w:rPr>
          <w:rFonts w:eastAsia="Arial Unicode MS" w:cs="Arial"/>
          <w:lang w:val="en-US"/>
        </w:rPr>
        <w:t xml:space="preserve"> as representative(s) of </w:t>
      </w:r>
      <w:permStart w:id="1732979426" w:edGrp="everyone"/>
      <w:r w:rsidRPr="00AE5EFE">
        <w:rPr>
          <w:rFonts w:eastAsia="Times New Roman" w:cs="Arial"/>
          <w:color w:val="000000"/>
          <w:lang w:val="en-US"/>
        </w:rPr>
        <w:t xml:space="preserve">  </w:t>
      </w:r>
      <w:r w:rsidRPr="00AE5EFE">
        <w:rPr>
          <w:rFonts w:eastAsia="Times New Roman" w:cs="Arial"/>
          <w:b/>
          <w:lang w:val="en-US" w:eastAsia="hu-HU"/>
        </w:rPr>
        <w:t xml:space="preserve">  </w:t>
      </w:r>
      <w:proofErr w:type="gramStart"/>
      <w:r w:rsidRPr="00AE5EFE">
        <w:rPr>
          <w:rFonts w:eastAsia="Times New Roman" w:cs="Arial"/>
          <w:b/>
          <w:lang w:val="en-US" w:eastAsia="hu-HU"/>
        </w:rPr>
        <w:t xml:space="preserve">  </w:t>
      </w:r>
      <w:permEnd w:id="1732979426"/>
      <w:r w:rsidRPr="00AE5EFE">
        <w:rPr>
          <w:rFonts w:eastAsia="Arial Unicode MS" w:cs="Arial"/>
          <w:lang w:val="en-US"/>
        </w:rPr>
        <w:t xml:space="preserve"> (</w:t>
      </w:r>
      <w:proofErr w:type="gramEnd"/>
      <w:r w:rsidRPr="00AE5EFE">
        <w:rPr>
          <w:rFonts w:eastAsia="Arial Unicode MS" w:cs="Arial"/>
          <w:lang w:val="en-US"/>
        </w:rPr>
        <w:t xml:space="preserve">seat :  </w:t>
      </w:r>
      <w:permStart w:id="232219397" w:edGrp="everyone"/>
      <w:r w:rsidRPr="00AE5EFE">
        <w:rPr>
          <w:rFonts w:eastAsia="Times New Roman" w:cs="Arial"/>
          <w:color w:val="000000"/>
          <w:lang w:val="en-US"/>
        </w:rPr>
        <w:t xml:space="preserve">  </w:t>
      </w:r>
      <w:r w:rsidRPr="00AE5EFE">
        <w:rPr>
          <w:rFonts w:eastAsia="Times New Roman" w:cs="Arial"/>
          <w:b/>
          <w:lang w:val="en-US" w:eastAsia="hu-HU"/>
        </w:rPr>
        <w:t xml:space="preserve">    </w:t>
      </w:r>
      <w:permEnd w:id="232219397"/>
      <w:r w:rsidRPr="00AE5EFE">
        <w:rPr>
          <w:rFonts w:eastAsia="Arial Unicode MS" w:cs="Arial"/>
          <w:lang w:val="en-US"/>
        </w:rPr>
        <w:t xml:space="preserve"> hereinafter as «the Company »), applicant for being admitted as a member of the HUPX GO Market, hereby allege that the Company</w:t>
      </w:r>
    </w:p>
    <w:p w14:paraId="0C086D1D" w14:textId="77777777" w:rsidR="00AE5EFE" w:rsidRPr="00AE5EFE" w:rsidRDefault="00AE5EFE" w:rsidP="00AE5EFE">
      <w:pPr>
        <w:widowControl w:val="0"/>
        <w:tabs>
          <w:tab w:val="left" w:pos="720"/>
          <w:tab w:val="left" w:leader="underscore" w:pos="2700"/>
          <w:tab w:val="left" w:pos="8820"/>
        </w:tabs>
        <w:autoSpaceDE w:val="0"/>
        <w:autoSpaceDN w:val="0"/>
        <w:adjustRightInd w:val="0"/>
        <w:spacing w:after="0" w:line="240" w:lineRule="auto"/>
        <w:rPr>
          <w:rFonts w:eastAsia="Arial Unicode MS" w:cs="Arial"/>
          <w:lang w:val="en-US"/>
        </w:rPr>
      </w:pPr>
    </w:p>
    <w:p w14:paraId="3A4E9D5E" w14:textId="77777777" w:rsidR="00AE5EFE" w:rsidRPr="00AE5EFE" w:rsidRDefault="00AE5EFE" w:rsidP="00AE5EFE">
      <w:pPr>
        <w:spacing w:after="0" w:line="240" w:lineRule="auto"/>
        <w:rPr>
          <w:rFonts w:eastAsia="Times New Roman" w:cs="Arial"/>
          <w:i/>
          <w:color w:val="7F7F7F"/>
        </w:rPr>
      </w:pPr>
      <w:r w:rsidRPr="00AE5EFE">
        <w:rPr>
          <w:rFonts w:eastAsia="Times New Roman" w:cs="Arial"/>
          <w:i/>
          <w:color w:val="7F7F7F"/>
        </w:rPr>
        <w:t xml:space="preserve">A </w:t>
      </w:r>
      <w:r w:rsidRPr="00AE5EFE">
        <w:rPr>
          <w:rFonts w:eastAsia="Arial Unicode MS" w:cs="Arial"/>
          <w:color w:val="7F7F7F"/>
        </w:rPr>
        <w:t xml:space="preserve"> </w:t>
      </w:r>
      <w:permStart w:id="1532565974" w:edGrp="everyone"/>
      <w:r w:rsidRPr="00AE5EFE">
        <w:rPr>
          <w:rFonts w:eastAsia="Times New Roman" w:cs="Arial"/>
          <w:color w:val="7F7F7F"/>
        </w:rPr>
        <w:t xml:space="preserve">  </w:t>
      </w:r>
      <w:r w:rsidRPr="00AE5EFE">
        <w:rPr>
          <w:rFonts w:eastAsia="Times New Roman" w:cs="Arial"/>
          <w:b/>
          <w:color w:val="7F7F7F"/>
          <w:lang w:eastAsia="hu-HU"/>
        </w:rPr>
        <w:t xml:space="preserve">    </w:t>
      </w:r>
      <w:permEnd w:id="1532565974"/>
      <w:r w:rsidRPr="00AE5EFE">
        <w:rPr>
          <w:rFonts w:eastAsia="Arial Unicode MS" w:cs="Arial"/>
          <w:color w:val="7F7F7F"/>
        </w:rPr>
        <w:t xml:space="preserve"> </w:t>
      </w:r>
      <w:r w:rsidRPr="00AE5EFE">
        <w:rPr>
          <w:rFonts w:eastAsia="Times New Roman" w:cs="Arial"/>
          <w:i/>
          <w:color w:val="7F7F7F"/>
        </w:rPr>
        <w:t>társaság (</w:t>
      </w:r>
      <w:proofErr w:type="gramStart"/>
      <w:r w:rsidRPr="00AE5EFE">
        <w:rPr>
          <w:rFonts w:eastAsia="Times New Roman" w:cs="Arial"/>
          <w:i/>
          <w:color w:val="7F7F7F"/>
        </w:rPr>
        <w:t>székhely:</w:t>
      </w:r>
      <w:r w:rsidRPr="00AE5EFE">
        <w:rPr>
          <w:rFonts w:eastAsia="Arial Unicode MS" w:cs="Arial"/>
          <w:color w:val="7F7F7F"/>
        </w:rPr>
        <w:t xml:space="preserve"> </w:t>
      </w:r>
      <w:permStart w:id="1481123787" w:edGrp="everyone"/>
      <w:r w:rsidRPr="00AE5EFE">
        <w:rPr>
          <w:rFonts w:eastAsia="Times New Roman" w:cs="Arial"/>
          <w:color w:val="7F7F7F"/>
        </w:rPr>
        <w:t xml:space="preserve">  </w:t>
      </w:r>
      <w:proofErr w:type="gramEnd"/>
      <w:r w:rsidRPr="00AE5EFE">
        <w:rPr>
          <w:rFonts w:eastAsia="Times New Roman" w:cs="Arial"/>
          <w:b/>
          <w:color w:val="7F7F7F"/>
          <w:lang w:eastAsia="hu-HU"/>
        </w:rPr>
        <w:t xml:space="preserve">    </w:t>
      </w:r>
      <w:permEnd w:id="1481123787"/>
      <w:r w:rsidRPr="00AE5EFE">
        <w:rPr>
          <w:rFonts w:eastAsia="Arial Unicode MS" w:cs="Arial"/>
          <w:color w:val="7F7F7F"/>
        </w:rPr>
        <w:t xml:space="preserve"> </w:t>
      </w:r>
      <w:r w:rsidRPr="00AE5EFE">
        <w:rPr>
          <w:rFonts w:eastAsia="Times New Roman" w:cs="Arial"/>
          <w:i/>
          <w:color w:val="7F7F7F"/>
        </w:rPr>
        <w:t xml:space="preserve">a továbbiakban: a „Társaság”) kereskedelmi engedély iránt folyamodó kérelmező nevében eljárva, alulírott </w:t>
      </w:r>
      <w:r w:rsidRPr="00AE5EFE">
        <w:rPr>
          <w:rFonts w:eastAsia="Arial Unicode MS" w:cs="Arial"/>
          <w:color w:val="7F7F7F"/>
        </w:rPr>
        <w:t xml:space="preserve"> </w:t>
      </w:r>
      <w:permStart w:id="130483723" w:edGrp="everyone"/>
      <w:r w:rsidRPr="00AE5EFE">
        <w:rPr>
          <w:rFonts w:eastAsia="Times New Roman" w:cs="Arial"/>
          <w:color w:val="7F7F7F"/>
        </w:rPr>
        <w:t xml:space="preserve">  </w:t>
      </w:r>
      <w:r w:rsidRPr="00AE5EFE">
        <w:rPr>
          <w:rFonts w:eastAsia="Times New Roman" w:cs="Arial"/>
          <w:b/>
          <w:color w:val="7F7F7F"/>
          <w:lang w:eastAsia="hu-HU"/>
        </w:rPr>
        <w:t xml:space="preserve">    </w:t>
      </w:r>
      <w:permEnd w:id="130483723"/>
      <w:r w:rsidRPr="00AE5EFE">
        <w:rPr>
          <w:rFonts w:eastAsia="Times New Roman" w:cs="Arial"/>
          <w:i/>
          <w:color w:val="7F7F7F"/>
        </w:rPr>
        <w:t xml:space="preserve">, mint a Társaság képviselői kijelentjük, hogy a Társaság </w:t>
      </w:r>
    </w:p>
    <w:p w14:paraId="74F802F3" w14:textId="77777777" w:rsidR="00AE5EFE" w:rsidRPr="00AE5EFE" w:rsidRDefault="00AE5EFE" w:rsidP="00AE5EFE">
      <w:pPr>
        <w:widowControl w:val="0"/>
        <w:tabs>
          <w:tab w:val="left" w:pos="720"/>
          <w:tab w:val="left" w:leader="underscore" w:pos="2700"/>
          <w:tab w:val="left" w:pos="8820"/>
        </w:tabs>
        <w:autoSpaceDE w:val="0"/>
        <w:autoSpaceDN w:val="0"/>
        <w:adjustRightInd w:val="0"/>
        <w:spacing w:after="0" w:line="240" w:lineRule="auto"/>
        <w:rPr>
          <w:rFonts w:eastAsia="Arial Unicode MS" w:cs="Arial"/>
          <w:lang w:val="en-US"/>
        </w:rPr>
      </w:pPr>
    </w:p>
    <w:p w14:paraId="69962261" w14:textId="77777777" w:rsidR="00AE5EFE" w:rsidRPr="00AE5EFE" w:rsidRDefault="00AE5EFE" w:rsidP="00AE5EFE">
      <w:pPr>
        <w:widowControl w:val="0"/>
        <w:numPr>
          <w:ilvl w:val="0"/>
          <w:numId w:val="22"/>
        </w:numPr>
        <w:tabs>
          <w:tab w:val="left" w:pos="720"/>
        </w:tabs>
        <w:autoSpaceDE w:val="0"/>
        <w:autoSpaceDN w:val="0"/>
        <w:adjustRightInd w:val="0"/>
        <w:spacing w:after="0" w:line="240" w:lineRule="auto"/>
        <w:ind w:left="709"/>
        <w:contextualSpacing/>
        <w:jc w:val="left"/>
        <w:rPr>
          <w:rFonts w:eastAsia="Arial Unicode MS" w:cs="Arial"/>
          <w:lang w:val="en-GB"/>
        </w:rPr>
      </w:pPr>
      <w:r w:rsidRPr="00AE5EFE">
        <w:rPr>
          <w:rFonts w:eastAsia="Arial Unicode MS" w:cs="Arial"/>
          <w:lang w:val="en-GB"/>
        </w:rPr>
        <w:t>Undertakes to notify HUPX with a prior notice as soon as possible in case of any change of situation of the establishment carrying out the Trades.</w:t>
      </w:r>
    </w:p>
    <w:p w14:paraId="3FB1D80D" w14:textId="77777777" w:rsidR="00AE5EFE" w:rsidRPr="00AE5EFE" w:rsidRDefault="00AE5EFE" w:rsidP="00AE5EFE">
      <w:pPr>
        <w:widowControl w:val="0"/>
        <w:tabs>
          <w:tab w:val="left" w:pos="720"/>
        </w:tabs>
        <w:autoSpaceDE w:val="0"/>
        <w:autoSpaceDN w:val="0"/>
        <w:adjustRightInd w:val="0"/>
        <w:spacing w:after="0" w:line="240" w:lineRule="auto"/>
        <w:ind w:left="709"/>
        <w:contextualSpacing/>
        <w:rPr>
          <w:rFonts w:eastAsia="Arial Unicode MS" w:cs="Arial"/>
          <w:color w:val="7F7F7F"/>
          <w:lang w:val="en-GB"/>
        </w:rPr>
      </w:pPr>
      <w:r w:rsidRPr="00AE5EFE">
        <w:rPr>
          <w:rFonts w:eastAsia="Arial Unicode MS" w:cs="Arial"/>
          <w:i/>
          <w:color w:val="7F7F7F"/>
        </w:rPr>
        <w:t>Kötelezettséget vállal arra, hogy haladéktalanul értesíti a HUPX-</w:t>
      </w:r>
      <w:proofErr w:type="spellStart"/>
      <w:r w:rsidRPr="00AE5EFE">
        <w:rPr>
          <w:rFonts w:eastAsia="Arial Unicode MS" w:cs="Arial"/>
          <w:i/>
          <w:color w:val="7F7F7F"/>
        </w:rPr>
        <w:t>et</w:t>
      </w:r>
      <w:proofErr w:type="spellEnd"/>
      <w:r w:rsidRPr="00AE5EFE">
        <w:rPr>
          <w:rFonts w:eastAsia="Arial Unicode MS" w:cs="Arial"/>
          <w:i/>
          <w:color w:val="7F7F7F"/>
        </w:rPr>
        <w:t>, amennyiben a cég adataiban olyan változás áll be, amely érinti az Ügyletek létrejöttét, végrehajtását.</w:t>
      </w:r>
    </w:p>
    <w:p w14:paraId="24BA4B62" w14:textId="77777777" w:rsidR="00AE5EFE" w:rsidRPr="00AE5EFE" w:rsidRDefault="00AE5EFE" w:rsidP="00AE5EFE">
      <w:pPr>
        <w:widowControl w:val="0"/>
        <w:autoSpaceDE w:val="0"/>
        <w:autoSpaceDN w:val="0"/>
        <w:adjustRightInd w:val="0"/>
        <w:spacing w:after="0" w:line="240" w:lineRule="auto"/>
        <w:ind w:left="709"/>
        <w:rPr>
          <w:rFonts w:eastAsia="Arial Unicode MS" w:cs="Arial"/>
          <w:lang w:val="en-GB"/>
        </w:rPr>
      </w:pPr>
    </w:p>
    <w:p w14:paraId="19EAAE38" w14:textId="77777777" w:rsidR="00AE5EFE" w:rsidRPr="00AE5EFE" w:rsidRDefault="00AE5EFE" w:rsidP="00AE5EFE">
      <w:pPr>
        <w:widowControl w:val="0"/>
        <w:numPr>
          <w:ilvl w:val="0"/>
          <w:numId w:val="22"/>
        </w:numPr>
        <w:tabs>
          <w:tab w:val="left" w:pos="720"/>
        </w:tabs>
        <w:autoSpaceDE w:val="0"/>
        <w:autoSpaceDN w:val="0"/>
        <w:adjustRightInd w:val="0"/>
        <w:spacing w:after="0" w:line="240" w:lineRule="auto"/>
        <w:ind w:left="709"/>
        <w:contextualSpacing/>
        <w:jc w:val="left"/>
        <w:rPr>
          <w:rFonts w:eastAsia="Arial Unicode MS" w:cs="Arial"/>
          <w:lang w:val="en-GB"/>
        </w:rPr>
      </w:pPr>
      <w:r w:rsidRPr="00AE5EFE">
        <w:rPr>
          <w:rFonts w:eastAsia="Arial Unicode MS" w:cs="Arial"/>
          <w:lang w:val="en-GB"/>
        </w:rPr>
        <w:t>Takes the entire responsibility of any tax consequence deriving from the above declaration, either in our country of establishment or in Hungary.</w:t>
      </w:r>
    </w:p>
    <w:p w14:paraId="5B2A55FC" w14:textId="77777777" w:rsidR="00AE5EFE" w:rsidRPr="00AE5EFE" w:rsidRDefault="00AE5EFE" w:rsidP="00AE5EFE">
      <w:pPr>
        <w:widowControl w:val="0"/>
        <w:tabs>
          <w:tab w:val="left" w:pos="720"/>
        </w:tabs>
        <w:autoSpaceDE w:val="0"/>
        <w:autoSpaceDN w:val="0"/>
        <w:adjustRightInd w:val="0"/>
        <w:spacing w:after="0" w:line="240" w:lineRule="auto"/>
        <w:ind w:left="709"/>
        <w:contextualSpacing/>
        <w:rPr>
          <w:rFonts w:eastAsia="Arial Unicode MS" w:cs="Arial"/>
          <w:color w:val="7F7F7F"/>
          <w:lang w:val="en-GB"/>
        </w:rPr>
      </w:pPr>
      <w:r w:rsidRPr="00AE5EFE">
        <w:rPr>
          <w:rFonts w:eastAsia="Arial Unicode MS" w:cs="Arial"/>
          <w:i/>
          <w:color w:val="7F7F7F"/>
        </w:rPr>
        <w:t>Teljes felelősséget vállal minden olyan – akár a székhelye szerinti országban, akár Magyarországon keletkező – adójogi következményért, amely a fenti nyilatkozat folyománya.</w:t>
      </w:r>
    </w:p>
    <w:p w14:paraId="023194DE" w14:textId="77777777" w:rsidR="00AE5EFE" w:rsidRPr="00AE5EFE" w:rsidRDefault="00AE5EFE" w:rsidP="00AE5EFE">
      <w:pPr>
        <w:widowControl w:val="0"/>
        <w:tabs>
          <w:tab w:val="left" w:pos="720"/>
        </w:tabs>
        <w:autoSpaceDE w:val="0"/>
        <w:autoSpaceDN w:val="0"/>
        <w:adjustRightInd w:val="0"/>
        <w:spacing w:after="200" w:line="276" w:lineRule="auto"/>
        <w:ind w:left="709"/>
        <w:contextualSpacing/>
        <w:rPr>
          <w:rFonts w:eastAsia="Arial Unicode MS" w:cs="Arial"/>
          <w:lang w:val="en-GB"/>
        </w:rPr>
      </w:pPr>
    </w:p>
    <w:p w14:paraId="4328C6D7" w14:textId="77777777" w:rsidR="00AE5EFE" w:rsidRPr="00AE5EFE" w:rsidRDefault="00AE5EFE" w:rsidP="00AE5EFE">
      <w:pPr>
        <w:widowControl w:val="0"/>
        <w:numPr>
          <w:ilvl w:val="0"/>
          <w:numId w:val="22"/>
        </w:numPr>
        <w:tabs>
          <w:tab w:val="left" w:pos="720"/>
        </w:tabs>
        <w:autoSpaceDE w:val="0"/>
        <w:autoSpaceDN w:val="0"/>
        <w:adjustRightInd w:val="0"/>
        <w:spacing w:after="0" w:line="240" w:lineRule="auto"/>
        <w:ind w:left="709"/>
        <w:contextualSpacing/>
        <w:jc w:val="left"/>
        <w:rPr>
          <w:rFonts w:eastAsia="Arial Unicode MS" w:cs="Arial"/>
          <w:lang w:val="en-GB"/>
        </w:rPr>
      </w:pPr>
      <w:r w:rsidRPr="00AE5EFE">
        <w:rPr>
          <w:rFonts w:eastAsia="Arial Unicode MS" w:cs="Arial"/>
          <w:lang w:val="en-GB"/>
        </w:rPr>
        <w:t xml:space="preserve">Undertakes </w:t>
      </w:r>
    </w:p>
    <w:p w14:paraId="0E60F6CF" w14:textId="77777777" w:rsidR="00AE5EFE" w:rsidRPr="00AE5EFE" w:rsidRDefault="00AE5EFE" w:rsidP="00AE5EFE">
      <w:pPr>
        <w:widowControl w:val="0"/>
        <w:numPr>
          <w:ilvl w:val="1"/>
          <w:numId w:val="22"/>
        </w:numPr>
        <w:autoSpaceDE w:val="0"/>
        <w:autoSpaceDN w:val="0"/>
        <w:adjustRightInd w:val="0"/>
        <w:spacing w:after="0" w:line="240" w:lineRule="auto"/>
        <w:ind w:left="1134"/>
        <w:jc w:val="left"/>
        <w:rPr>
          <w:rFonts w:eastAsia="Arial Unicode MS" w:cs="Arial"/>
          <w:lang w:val="en-GB"/>
        </w:rPr>
      </w:pPr>
      <w:r w:rsidRPr="00AE5EFE">
        <w:rPr>
          <w:rFonts w:eastAsia="Arial Unicode MS" w:cs="Arial"/>
          <w:lang w:val="en-GB"/>
        </w:rPr>
        <w:t xml:space="preserve">to provide its best help to provide the required information in the shortest delay in case the tax authorities question HUPX on any aspect of its situation as regards value added tax and </w:t>
      </w:r>
    </w:p>
    <w:p w14:paraId="38E91F5E" w14:textId="77777777" w:rsidR="00AE5EFE" w:rsidRPr="00AE5EFE" w:rsidRDefault="00AE5EFE" w:rsidP="00AE5EFE">
      <w:pPr>
        <w:widowControl w:val="0"/>
        <w:numPr>
          <w:ilvl w:val="1"/>
          <w:numId w:val="22"/>
        </w:numPr>
        <w:autoSpaceDE w:val="0"/>
        <w:autoSpaceDN w:val="0"/>
        <w:adjustRightInd w:val="0"/>
        <w:spacing w:after="0" w:line="240" w:lineRule="auto"/>
        <w:ind w:left="1134"/>
        <w:jc w:val="left"/>
        <w:rPr>
          <w:rFonts w:eastAsia="Arial Unicode MS" w:cs="Arial"/>
          <w:lang w:val="en-GB"/>
        </w:rPr>
      </w:pPr>
      <w:r w:rsidRPr="00AE5EFE">
        <w:rPr>
          <w:rFonts w:eastAsia="Arial Unicode MS" w:cs="Arial"/>
          <w:lang w:val="en-GB"/>
        </w:rPr>
        <w:t>to inform in the shortest delay HUPX of any equivalent query regarding HUPX in its country of establishment.</w:t>
      </w:r>
    </w:p>
    <w:p w14:paraId="62652D84" w14:textId="77777777" w:rsidR="00AE5EFE" w:rsidRPr="00AE5EFE" w:rsidRDefault="00AE5EFE" w:rsidP="00AE5EFE">
      <w:pPr>
        <w:widowControl w:val="0"/>
        <w:autoSpaceDE w:val="0"/>
        <w:autoSpaceDN w:val="0"/>
        <w:adjustRightInd w:val="0"/>
        <w:spacing w:before="60" w:after="0" w:line="240" w:lineRule="auto"/>
        <w:ind w:left="777"/>
        <w:rPr>
          <w:rFonts w:eastAsia="Arial Unicode MS" w:cs="Arial"/>
          <w:i/>
          <w:color w:val="7F7F7F"/>
        </w:rPr>
      </w:pPr>
      <w:r w:rsidRPr="00AE5EFE">
        <w:rPr>
          <w:rFonts w:eastAsia="Arial Unicode MS" w:cs="Arial"/>
          <w:i/>
          <w:color w:val="7F7F7F"/>
        </w:rPr>
        <w:t>Vállalja, hogy</w:t>
      </w:r>
    </w:p>
    <w:p w14:paraId="5E900F05" w14:textId="77777777" w:rsidR="00AE5EFE" w:rsidRPr="00AE5EFE" w:rsidRDefault="00AE5EFE" w:rsidP="00AE5EFE">
      <w:pPr>
        <w:widowControl w:val="0"/>
        <w:autoSpaceDE w:val="0"/>
        <w:autoSpaceDN w:val="0"/>
        <w:adjustRightInd w:val="0"/>
        <w:spacing w:after="0" w:line="240" w:lineRule="auto"/>
        <w:ind w:left="774"/>
        <w:rPr>
          <w:rFonts w:eastAsia="Arial Unicode MS" w:cs="Arial"/>
          <w:i/>
          <w:color w:val="7F7F7F"/>
        </w:rPr>
      </w:pPr>
      <w:r w:rsidRPr="00AE5EFE">
        <w:rPr>
          <w:rFonts w:eastAsia="Arial Unicode MS" w:cs="Arial"/>
          <w:i/>
          <w:color w:val="7F7F7F"/>
        </w:rPr>
        <w:t>a. haladéktalanul rendelkezésre bocsátja a szükséges információkat, amennyiben az adóhatóságok a hozzáadott-érték típusú adóval (ÁFA) kapcsolatos kérdéseket intéznek HUPX felé,</w:t>
      </w:r>
    </w:p>
    <w:p w14:paraId="579D2C80" w14:textId="77777777" w:rsidR="00AE5EFE" w:rsidRPr="00AE5EFE" w:rsidRDefault="00AE5EFE" w:rsidP="00AE5EFE">
      <w:pPr>
        <w:widowControl w:val="0"/>
        <w:autoSpaceDE w:val="0"/>
        <w:autoSpaceDN w:val="0"/>
        <w:adjustRightInd w:val="0"/>
        <w:spacing w:after="0" w:line="240" w:lineRule="auto"/>
        <w:ind w:left="774"/>
        <w:rPr>
          <w:rFonts w:eastAsia="Arial Unicode MS" w:cs="Arial"/>
          <w:i/>
          <w:color w:val="7F7F7F"/>
        </w:rPr>
      </w:pPr>
      <w:proofErr w:type="spellStart"/>
      <w:r w:rsidRPr="00AE5EFE">
        <w:rPr>
          <w:rFonts w:eastAsia="Arial Unicode MS" w:cs="Arial"/>
          <w:i/>
          <w:color w:val="7F7F7F"/>
        </w:rPr>
        <w:t>b.</w:t>
      </w:r>
      <w:proofErr w:type="spellEnd"/>
      <w:r w:rsidRPr="00AE5EFE">
        <w:rPr>
          <w:rFonts w:eastAsia="Arial Unicode MS" w:cs="Arial"/>
          <w:i/>
          <w:color w:val="7F7F7F"/>
        </w:rPr>
        <w:t xml:space="preserve"> haladéktalanul értesíti a HUPX bármilyen hasonló, a székhelye szerinti országból érkező kérdés esetén.</w:t>
      </w:r>
    </w:p>
    <w:p w14:paraId="43C103BD" w14:textId="77777777" w:rsidR="00AE5EFE" w:rsidRPr="00AE5EFE" w:rsidRDefault="00AE5EFE" w:rsidP="00AE5EFE">
      <w:pPr>
        <w:widowControl w:val="0"/>
        <w:tabs>
          <w:tab w:val="left" w:pos="720"/>
        </w:tabs>
        <w:autoSpaceDE w:val="0"/>
        <w:autoSpaceDN w:val="0"/>
        <w:adjustRightInd w:val="0"/>
        <w:spacing w:after="200" w:line="276" w:lineRule="auto"/>
        <w:ind w:left="709"/>
        <w:contextualSpacing/>
        <w:rPr>
          <w:rFonts w:eastAsia="Arial Unicode MS" w:cs="Arial"/>
          <w:lang w:val="en-GB"/>
        </w:rPr>
      </w:pPr>
    </w:p>
    <w:p w14:paraId="5EB9504F" w14:textId="77777777" w:rsidR="00AE5EFE" w:rsidRPr="00AE5EFE" w:rsidRDefault="00AE5EFE" w:rsidP="00AE5EFE">
      <w:pPr>
        <w:widowControl w:val="0"/>
        <w:numPr>
          <w:ilvl w:val="0"/>
          <w:numId w:val="22"/>
        </w:numPr>
        <w:tabs>
          <w:tab w:val="left" w:pos="720"/>
        </w:tabs>
        <w:autoSpaceDE w:val="0"/>
        <w:autoSpaceDN w:val="0"/>
        <w:adjustRightInd w:val="0"/>
        <w:spacing w:after="0" w:line="240" w:lineRule="auto"/>
        <w:ind w:left="709"/>
        <w:contextualSpacing/>
        <w:jc w:val="left"/>
        <w:rPr>
          <w:rFonts w:eastAsia="Arial Unicode MS" w:cs="Arial"/>
          <w:lang w:val="en-GB"/>
        </w:rPr>
      </w:pPr>
      <w:r w:rsidRPr="00AE5EFE">
        <w:rPr>
          <w:rFonts w:eastAsia="Arial Unicode MS" w:cs="Arial"/>
          <w:lang w:val="en-GB"/>
        </w:rPr>
        <w:t>Certifies the accuracy of all information enclosed in this identification form and all admission documents.</w:t>
      </w:r>
    </w:p>
    <w:p w14:paraId="064AE110" w14:textId="77777777" w:rsidR="00AE5EFE" w:rsidRPr="00AE5EFE" w:rsidRDefault="00AE5EFE" w:rsidP="00AE5EFE">
      <w:pPr>
        <w:widowControl w:val="0"/>
        <w:tabs>
          <w:tab w:val="left" w:pos="720"/>
        </w:tabs>
        <w:autoSpaceDE w:val="0"/>
        <w:autoSpaceDN w:val="0"/>
        <w:adjustRightInd w:val="0"/>
        <w:spacing w:after="0" w:line="240" w:lineRule="auto"/>
        <w:ind w:left="709"/>
        <w:contextualSpacing/>
        <w:rPr>
          <w:rFonts w:eastAsia="Arial Unicode MS" w:cs="Arial"/>
          <w:color w:val="7F7F7F"/>
          <w:lang w:val="en-GB"/>
        </w:rPr>
      </w:pPr>
      <w:r w:rsidRPr="00AE5EFE">
        <w:rPr>
          <w:rFonts w:eastAsia="Arial Unicode MS" w:cs="Arial"/>
          <w:i/>
          <w:color w:val="7F7F7F"/>
        </w:rPr>
        <w:t>Kijelenti, hogy a jelen nyomtatványban, illetve a jelentkezéshez szükséges további nyomtatványokon feltüntetett adatok megfelelnek a valóságnak.</w:t>
      </w:r>
    </w:p>
    <w:p w14:paraId="01A8C7AE" w14:textId="77777777" w:rsidR="00AE5EFE" w:rsidRPr="00AE5EFE" w:rsidRDefault="00AE5EFE" w:rsidP="00AE5EFE">
      <w:pPr>
        <w:widowControl w:val="0"/>
        <w:tabs>
          <w:tab w:val="left" w:pos="720"/>
        </w:tabs>
        <w:autoSpaceDE w:val="0"/>
        <w:autoSpaceDN w:val="0"/>
        <w:adjustRightInd w:val="0"/>
        <w:spacing w:after="0" w:line="240" w:lineRule="auto"/>
        <w:ind w:left="709"/>
        <w:contextualSpacing/>
        <w:rPr>
          <w:rFonts w:eastAsia="Arial Unicode MS" w:cs="Arial"/>
          <w:lang w:val="en-GB"/>
        </w:rPr>
      </w:pPr>
    </w:p>
    <w:p w14:paraId="43011FC6" w14:textId="77777777" w:rsidR="00AE5EFE" w:rsidRPr="00AE5EFE" w:rsidRDefault="00AE5EFE" w:rsidP="00AE5EFE">
      <w:pPr>
        <w:widowControl w:val="0"/>
        <w:numPr>
          <w:ilvl w:val="0"/>
          <w:numId w:val="22"/>
        </w:numPr>
        <w:tabs>
          <w:tab w:val="left" w:pos="720"/>
        </w:tabs>
        <w:autoSpaceDE w:val="0"/>
        <w:autoSpaceDN w:val="0"/>
        <w:adjustRightInd w:val="0"/>
        <w:spacing w:after="0" w:line="240" w:lineRule="auto"/>
        <w:ind w:left="709"/>
        <w:contextualSpacing/>
        <w:jc w:val="left"/>
        <w:rPr>
          <w:rFonts w:eastAsia="Arial Unicode MS" w:cs="Arial"/>
          <w:lang w:val="en-GB"/>
        </w:rPr>
      </w:pPr>
      <w:r w:rsidRPr="00AE5EFE">
        <w:rPr>
          <w:rFonts w:eastAsia="Arial Unicode MS" w:cs="Arial"/>
          <w:lang w:val="en-GB"/>
        </w:rPr>
        <w:t>Acknowledges that it has been informed of the prices featured in the HUPX GO Market Rules.</w:t>
      </w:r>
    </w:p>
    <w:p w14:paraId="1D2CC64D" w14:textId="77777777" w:rsidR="00AE5EFE" w:rsidRPr="00AE5EFE" w:rsidRDefault="00AE5EFE" w:rsidP="00AE5EFE">
      <w:pPr>
        <w:widowControl w:val="0"/>
        <w:tabs>
          <w:tab w:val="left" w:pos="720"/>
        </w:tabs>
        <w:autoSpaceDE w:val="0"/>
        <w:autoSpaceDN w:val="0"/>
        <w:adjustRightInd w:val="0"/>
        <w:spacing w:after="0" w:line="240" w:lineRule="auto"/>
        <w:ind w:left="709"/>
        <w:contextualSpacing/>
        <w:rPr>
          <w:rFonts w:eastAsia="Arial Unicode MS" w:cs="Arial"/>
          <w:color w:val="7F7F7F"/>
          <w:lang w:val="en-GB"/>
        </w:rPr>
      </w:pPr>
      <w:r w:rsidRPr="00AE5EFE">
        <w:rPr>
          <w:rFonts w:eastAsia="Arial Unicode MS" w:cs="Arial"/>
          <w:i/>
          <w:color w:val="7F7F7F"/>
        </w:rPr>
        <w:t>Elismeri és kijelenti, hogy ismeri a HUPX GO Piaci Szabályzatban feltüntetett díjakat.</w:t>
      </w:r>
    </w:p>
    <w:p w14:paraId="59C02EF8" w14:textId="77777777" w:rsidR="00AE5EFE" w:rsidRPr="00AE5EFE" w:rsidRDefault="00AE5EFE" w:rsidP="00AE5EFE">
      <w:pPr>
        <w:widowControl w:val="0"/>
        <w:tabs>
          <w:tab w:val="left" w:pos="720"/>
        </w:tabs>
        <w:autoSpaceDE w:val="0"/>
        <w:autoSpaceDN w:val="0"/>
        <w:adjustRightInd w:val="0"/>
        <w:spacing w:after="200" w:line="276" w:lineRule="auto"/>
        <w:ind w:left="709"/>
        <w:contextualSpacing/>
        <w:rPr>
          <w:rFonts w:eastAsia="Arial Unicode MS" w:cs="Arial"/>
          <w:lang w:val="en-GB"/>
        </w:rPr>
      </w:pPr>
    </w:p>
    <w:p w14:paraId="3CD6C65F" w14:textId="151C0793" w:rsidR="00AE5EFE" w:rsidRPr="00AE5EFE" w:rsidRDefault="00AE5EFE" w:rsidP="00AE5EFE">
      <w:pPr>
        <w:widowControl w:val="0"/>
        <w:numPr>
          <w:ilvl w:val="0"/>
          <w:numId w:val="22"/>
        </w:numPr>
        <w:tabs>
          <w:tab w:val="left" w:pos="720"/>
        </w:tabs>
        <w:autoSpaceDE w:val="0"/>
        <w:autoSpaceDN w:val="0"/>
        <w:adjustRightInd w:val="0"/>
        <w:spacing w:after="0" w:line="240" w:lineRule="auto"/>
        <w:ind w:left="709"/>
        <w:contextualSpacing/>
        <w:jc w:val="left"/>
        <w:rPr>
          <w:rFonts w:eastAsia="Arial Unicode MS" w:cs="Arial"/>
          <w:lang w:val="en-GB"/>
        </w:rPr>
      </w:pPr>
      <w:r w:rsidRPr="00AE5EFE">
        <w:rPr>
          <w:rFonts w:eastAsia="Arial Unicode MS" w:cs="Arial"/>
          <w:lang w:val="en-GB"/>
        </w:rPr>
        <w:t>Authorizes HUPX to communicate the information returned in the present file:</w:t>
      </w:r>
    </w:p>
    <w:p w14:paraId="16850208" w14:textId="77777777" w:rsidR="00AE5EFE" w:rsidRPr="00AE5EFE" w:rsidRDefault="00AE5EFE" w:rsidP="00AE5EFE">
      <w:pPr>
        <w:widowControl w:val="0"/>
        <w:numPr>
          <w:ilvl w:val="1"/>
          <w:numId w:val="22"/>
        </w:numPr>
        <w:autoSpaceDE w:val="0"/>
        <w:autoSpaceDN w:val="0"/>
        <w:adjustRightInd w:val="0"/>
        <w:spacing w:after="0" w:line="240" w:lineRule="auto"/>
        <w:ind w:left="1134"/>
        <w:jc w:val="left"/>
        <w:rPr>
          <w:rFonts w:eastAsia="Arial Unicode MS" w:cs="Arial"/>
          <w:lang w:val="en-GB"/>
        </w:rPr>
      </w:pPr>
      <w:r w:rsidRPr="00AE5EFE">
        <w:rPr>
          <w:rFonts w:eastAsia="Arial Unicode MS" w:cs="Arial"/>
          <w:lang w:val="en-GB"/>
        </w:rPr>
        <w:t>to its market operations service provider,</w:t>
      </w:r>
    </w:p>
    <w:p w14:paraId="07ABA661" w14:textId="77777777" w:rsidR="00AE5EFE" w:rsidRPr="00AE5EFE" w:rsidRDefault="00AE5EFE" w:rsidP="00AE5EFE">
      <w:pPr>
        <w:widowControl w:val="0"/>
        <w:numPr>
          <w:ilvl w:val="1"/>
          <w:numId w:val="22"/>
        </w:numPr>
        <w:autoSpaceDE w:val="0"/>
        <w:autoSpaceDN w:val="0"/>
        <w:adjustRightInd w:val="0"/>
        <w:spacing w:after="0" w:line="240" w:lineRule="auto"/>
        <w:ind w:left="1134"/>
        <w:jc w:val="left"/>
        <w:rPr>
          <w:rFonts w:eastAsia="Arial Unicode MS" w:cs="Arial"/>
          <w:lang w:val="en-GB"/>
        </w:rPr>
      </w:pPr>
      <w:r w:rsidRPr="00AE5EFE">
        <w:rPr>
          <w:rFonts w:eastAsia="Arial Unicode MS" w:cs="Arial"/>
          <w:lang w:val="en-GB"/>
        </w:rPr>
        <w:t>to the Hungarian Energy and Public Utility Regulatory Authority (MEKH),</w:t>
      </w:r>
    </w:p>
    <w:p w14:paraId="5F1A96ED" w14:textId="77777777" w:rsidR="00AE5EFE" w:rsidRPr="00AE5EFE" w:rsidRDefault="00AE5EFE" w:rsidP="00AE5EFE">
      <w:pPr>
        <w:widowControl w:val="0"/>
        <w:numPr>
          <w:ilvl w:val="1"/>
          <w:numId w:val="22"/>
        </w:numPr>
        <w:autoSpaceDE w:val="0"/>
        <w:autoSpaceDN w:val="0"/>
        <w:adjustRightInd w:val="0"/>
        <w:spacing w:after="0" w:line="240" w:lineRule="auto"/>
        <w:ind w:left="1134"/>
        <w:jc w:val="left"/>
        <w:rPr>
          <w:rFonts w:eastAsia="Arial Unicode MS" w:cs="Arial"/>
          <w:lang w:val="en-GB"/>
        </w:rPr>
      </w:pPr>
      <w:r w:rsidRPr="00AE5EFE">
        <w:rPr>
          <w:rFonts w:eastAsia="Arial Unicode MS" w:cs="Arial"/>
          <w:lang w:val="en-GB"/>
        </w:rPr>
        <w:t>to the lawful authorities that would ask for them.</w:t>
      </w:r>
    </w:p>
    <w:p w14:paraId="1A1CEB13" w14:textId="77777777" w:rsidR="00AE5EFE" w:rsidRPr="00AE5EFE" w:rsidRDefault="00AE5EFE" w:rsidP="00AE5EFE">
      <w:pPr>
        <w:widowControl w:val="0"/>
        <w:autoSpaceDE w:val="0"/>
        <w:autoSpaceDN w:val="0"/>
        <w:adjustRightInd w:val="0"/>
        <w:spacing w:before="60" w:after="0" w:line="240" w:lineRule="auto"/>
        <w:ind w:left="777"/>
        <w:rPr>
          <w:rFonts w:eastAsia="Arial Unicode MS" w:cs="Arial"/>
          <w:i/>
          <w:color w:val="7F7F7F"/>
        </w:rPr>
      </w:pPr>
      <w:r w:rsidRPr="00AE5EFE">
        <w:rPr>
          <w:rFonts w:eastAsia="Arial Unicode MS" w:cs="Arial"/>
          <w:i/>
          <w:color w:val="7F7F7F"/>
        </w:rPr>
        <w:t>Felhatalmazza a HUPX-</w:t>
      </w:r>
      <w:proofErr w:type="spellStart"/>
      <w:r w:rsidRPr="00AE5EFE">
        <w:rPr>
          <w:rFonts w:eastAsia="Arial Unicode MS" w:cs="Arial"/>
          <w:i/>
          <w:color w:val="7F7F7F"/>
        </w:rPr>
        <w:t>et</w:t>
      </w:r>
      <w:proofErr w:type="spellEnd"/>
      <w:r w:rsidRPr="00AE5EFE">
        <w:rPr>
          <w:rFonts w:eastAsia="Arial Unicode MS" w:cs="Arial"/>
          <w:i/>
          <w:color w:val="7F7F7F"/>
        </w:rPr>
        <w:t>, hogy a jelen fájlban visszajuttatott információkat az alábbi szervezeteknek átadja:</w:t>
      </w:r>
    </w:p>
    <w:p w14:paraId="6272FDBC" w14:textId="77777777" w:rsidR="00AE5EFE" w:rsidRPr="00AE5EFE" w:rsidRDefault="00AE5EFE" w:rsidP="00AE5EFE">
      <w:pPr>
        <w:widowControl w:val="0"/>
        <w:autoSpaceDE w:val="0"/>
        <w:autoSpaceDN w:val="0"/>
        <w:adjustRightInd w:val="0"/>
        <w:spacing w:after="0" w:line="240" w:lineRule="auto"/>
        <w:ind w:left="774"/>
        <w:rPr>
          <w:rFonts w:eastAsia="Arial Unicode MS" w:cs="Arial"/>
          <w:i/>
          <w:color w:val="7F7F7F"/>
        </w:rPr>
      </w:pPr>
      <w:r w:rsidRPr="00AE5EFE">
        <w:rPr>
          <w:rFonts w:eastAsia="Arial Unicode MS" w:cs="Arial"/>
          <w:i/>
          <w:color w:val="7F7F7F"/>
        </w:rPr>
        <w:t>a. a piacműködtetetést támogató szolgáltatójának,</w:t>
      </w:r>
    </w:p>
    <w:p w14:paraId="707CFA39" w14:textId="77777777" w:rsidR="00AE5EFE" w:rsidRPr="00AE5EFE" w:rsidRDefault="00AE5EFE" w:rsidP="00AE5EFE">
      <w:pPr>
        <w:widowControl w:val="0"/>
        <w:autoSpaceDE w:val="0"/>
        <w:autoSpaceDN w:val="0"/>
        <w:adjustRightInd w:val="0"/>
        <w:spacing w:after="0" w:line="240" w:lineRule="auto"/>
        <w:ind w:left="774"/>
        <w:rPr>
          <w:rFonts w:eastAsia="Arial Unicode MS" w:cs="Arial"/>
          <w:i/>
          <w:color w:val="7F7F7F"/>
        </w:rPr>
      </w:pPr>
      <w:proofErr w:type="spellStart"/>
      <w:r w:rsidRPr="00AE5EFE">
        <w:rPr>
          <w:rFonts w:eastAsia="Arial Unicode MS" w:cs="Arial"/>
          <w:i/>
          <w:color w:val="7F7F7F"/>
        </w:rPr>
        <w:t>b.</w:t>
      </w:r>
      <w:proofErr w:type="spellEnd"/>
      <w:r w:rsidRPr="00AE5EFE">
        <w:rPr>
          <w:rFonts w:eastAsia="Arial Unicode MS" w:cs="Arial"/>
          <w:i/>
          <w:color w:val="7F7F7F"/>
        </w:rPr>
        <w:t xml:space="preserve"> a Magyar Energetikai és Közmű-szabályozási Hivatal (MEKH) részére,</w:t>
      </w:r>
    </w:p>
    <w:p w14:paraId="05985040" w14:textId="77777777" w:rsidR="00AE5EFE" w:rsidRPr="00AE5EFE" w:rsidRDefault="00AE5EFE" w:rsidP="00AE5EFE">
      <w:pPr>
        <w:widowControl w:val="0"/>
        <w:autoSpaceDE w:val="0"/>
        <w:autoSpaceDN w:val="0"/>
        <w:adjustRightInd w:val="0"/>
        <w:spacing w:after="0" w:line="240" w:lineRule="auto"/>
        <w:ind w:left="774"/>
        <w:rPr>
          <w:rFonts w:eastAsia="Arial Unicode MS" w:cs="Arial"/>
          <w:i/>
          <w:color w:val="7F7F7F"/>
        </w:rPr>
      </w:pPr>
      <w:r w:rsidRPr="00AE5EFE">
        <w:rPr>
          <w:rFonts w:eastAsia="Arial Unicode MS" w:cs="Arial"/>
          <w:i/>
          <w:color w:val="7F7F7F"/>
        </w:rPr>
        <w:t>c. ilyen irányú megkeresés esetén az arra jogosult hatóságoknak.</w:t>
      </w:r>
    </w:p>
    <w:p w14:paraId="3F4B5E53" w14:textId="6F5B51CA" w:rsidR="00AE5EFE" w:rsidRDefault="00AE5EFE" w:rsidP="00AE5EFE">
      <w:pPr>
        <w:widowControl w:val="0"/>
        <w:tabs>
          <w:tab w:val="left" w:pos="720"/>
          <w:tab w:val="left" w:leader="underscore" w:pos="2700"/>
          <w:tab w:val="left" w:pos="8820"/>
        </w:tabs>
        <w:autoSpaceDE w:val="0"/>
        <w:autoSpaceDN w:val="0"/>
        <w:adjustRightInd w:val="0"/>
        <w:spacing w:after="0" w:line="240" w:lineRule="auto"/>
        <w:ind w:left="709"/>
        <w:rPr>
          <w:rFonts w:eastAsia="Arial Unicode MS" w:cs="Arial"/>
          <w:i/>
          <w:lang w:val="en-GB"/>
        </w:rPr>
      </w:pPr>
    </w:p>
    <w:p w14:paraId="1D5DA5DA" w14:textId="2CB04C3A" w:rsidR="00042DC0" w:rsidRDefault="00042DC0" w:rsidP="00AE5EFE">
      <w:pPr>
        <w:widowControl w:val="0"/>
        <w:tabs>
          <w:tab w:val="left" w:pos="720"/>
          <w:tab w:val="left" w:leader="underscore" w:pos="2700"/>
          <w:tab w:val="left" w:pos="8820"/>
        </w:tabs>
        <w:autoSpaceDE w:val="0"/>
        <w:autoSpaceDN w:val="0"/>
        <w:adjustRightInd w:val="0"/>
        <w:spacing w:after="0" w:line="240" w:lineRule="auto"/>
        <w:ind w:left="709"/>
        <w:rPr>
          <w:rFonts w:eastAsia="Arial Unicode MS" w:cs="Arial"/>
          <w:i/>
          <w:lang w:val="en-GB"/>
        </w:rPr>
      </w:pPr>
    </w:p>
    <w:p w14:paraId="0269111C" w14:textId="77777777" w:rsidR="00042DC0" w:rsidRPr="00AE5EFE" w:rsidRDefault="00042DC0" w:rsidP="00AE5EFE">
      <w:pPr>
        <w:widowControl w:val="0"/>
        <w:tabs>
          <w:tab w:val="left" w:pos="720"/>
          <w:tab w:val="left" w:leader="underscore" w:pos="2700"/>
          <w:tab w:val="left" w:pos="8820"/>
        </w:tabs>
        <w:autoSpaceDE w:val="0"/>
        <w:autoSpaceDN w:val="0"/>
        <w:adjustRightInd w:val="0"/>
        <w:spacing w:after="0" w:line="240" w:lineRule="auto"/>
        <w:ind w:left="709"/>
        <w:rPr>
          <w:rFonts w:eastAsia="Arial Unicode MS" w:cs="Arial"/>
          <w:i/>
          <w:lang w:val="en-GB"/>
        </w:rPr>
      </w:pPr>
    </w:p>
    <w:p w14:paraId="496E5D09" w14:textId="77777777" w:rsidR="00AE5EFE" w:rsidRPr="00AE5EFE" w:rsidRDefault="00AE5EFE" w:rsidP="00AE5EFE">
      <w:pPr>
        <w:widowControl w:val="0"/>
        <w:numPr>
          <w:ilvl w:val="0"/>
          <w:numId w:val="22"/>
        </w:numPr>
        <w:tabs>
          <w:tab w:val="left" w:pos="720"/>
        </w:tabs>
        <w:autoSpaceDE w:val="0"/>
        <w:autoSpaceDN w:val="0"/>
        <w:adjustRightInd w:val="0"/>
        <w:spacing w:after="0" w:line="240" w:lineRule="auto"/>
        <w:ind w:left="709"/>
        <w:contextualSpacing/>
        <w:jc w:val="left"/>
        <w:rPr>
          <w:rFonts w:eastAsia="Arial Unicode MS" w:cs="Arial"/>
          <w:lang w:val="en-GB"/>
        </w:rPr>
      </w:pPr>
      <w:r w:rsidRPr="00AE5EFE">
        <w:rPr>
          <w:rFonts w:eastAsia="Arial Unicode MS" w:cs="Arial"/>
          <w:lang w:val="en-GB"/>
        </w:rPr>
        <w:t>Undertakes to take into consideration the newest versions of the documents which could be transmitted to it before the commencement of its activities on the HUPX GO Market.</w:t>
      </w:r>
    </w:p>
    <w:p w14:paraId="29F3F5AB" w14:textId="77777777" w:rsidR="00AE5EFE" w:rsidRPr="00AE5EFE" w:rsidRDefault="00AE5EFE" w:rsidP="00AE5EFE">
      <w:pPr>
        <w:widowControl w:val="0"/>
        <w:tabs>
          <w:tab w:val="left" w:pos="720"/>
        </w:tabs>
        <w:autoSpaceDE w:val="0"/>
        <w:autoSpaceDN w:val="0"/>
        <w:adjustRightInd w:val="0"/>
        <w:spacing w:after="0" w:line="240" w:lineRule="auto"/>
        <w:ind w:left="709"/>
        <w:contextualSpacing/>
        <w:rPr>
          <w:rFonts w:eastAsia="Arial Unicode MS" w:cs="Arial"/>
          <w:color w:val="7F7F7F"/>
          <w:lang w:val="en-GB"/>
        </w:rPr>
      </w:pPr>
      <w:r w:rsidRPr="00AE5EFE">
        <w:rPr>
          <w:rFonts w:eastAsia="Arial Unicode MS" w:cs="Arial"/>
          <w:i/>
          <w:color w:val="7F7F7F"/>
        </w:rPr>
        <w:t>Kötelezettséget vállal arra, hogy figyelembe veszi és megismeri a HUPX GO Piacra vonatkozó dokumentumok legújabb változatait, melyeket megkapja a tevékenysége megkezdése előtt.</w:t>
      </w:r>
    </w:p>
    <w:p w14:paraId="0F245AF8" w14:textId="77777777" w:rsidR="00AE5EFE" w:rsidRPr="00AE5EFE" w:rsidRDefault="00AE5EFE" w:rsidP="00AE5EFE">
      <w:pPr>
        <w:widowControl w:val="0"/>
        <w:tabs>
          <w:tab w:val="left" w:pos="720"/>
        </w:tabs>
        <w:autoSpaceDE w:val="0"/>
        <w:autoSpaceDN w:val="0"/>
        <w:adjustRightInd w:val="0"/>
        <w:spacing w:after="0" w:line="240" w:lineRule="auto"/>
        <w:ind w:left="709"/>
        <w:contextualSpacing/>
        <w:rPr>
          <w:rFonts w:eastAsia="Arial Unicode MS" w:cs="Arial"/>
          <w:lang w:val="en-GB"/>
        </w:rPr>
      </w:pPr>
    </w:p>
    <w:p w14:paraId="445816B6" w14:textId="77777777" w:rsidR="00AE5EFE" w:rsidRPr="00AE5EFE" w:rsidRDefault="00AE5EFE" w:rsidP="00AE5EFE">
      <w:pPr>
        <w:widowControl w:val="0"/>
        <w:numPr>
          <w:ilvl w:val="0"/>
          <w:numId w:val="22"/>
        </w:numPr>
        <w:tabs>
          <w:tab w:val="left" w:pos="720"/>
        </w:tabs>
        <w:autoSpaceDE w:val="0"/>
        <w:autoSpaceDN w:val="0"/>
        <w:adjustRightInd w:val="0"/>
        <w:spacing w:after="0" w:line="240" w:lineRule="auto"/>
        <w:ind w:left="709"/>
        <w:contextualSpacing/>
        <w:jc w:val="left"/>
        <w:rPr>
          <w:rFonts w:eastAsia="Arial Unicode MS" w:cs="Arial"/>
          <w:lang w:val="en-US"/>
        </w:rPr>
      </w:pPr>
      <w:r w:rsidRPr="00AE5EFE">
        <w:rPr>
          <w:rFonts w:eastAsia="Arial Unicode MS" w:cs="Arial"/>
          <w:lang w:val="en-US"/>
        </w:rPr>
        <w:t xml:space="preserve">Knows, </w:t>
      </w:r>
      <w:proofErr w:type="gramStart"/>
      <w:r w:rsidRPr="00AE5EFE">
        <w:rPr>
          <w:rFonts w:eastAsia="Arial Unicode MS" w:cs="Arial"/>
          <w:lang w:val="en-US"/>
        </w:rPr>
        <w:t>accepts</w:t>
      </w:r>
      <w:proofErr w:type="gramEnd"/>
      <w:r w:rsidRPr="00AE5EFE">
        <w:rPr>
          <w:rFonts w:eastAsia="Arial Unicode MS" w:cs="Arial"/>
          <w:lang w:val="en-US"/>
        </w:rPr>
        <w:t xml:space="preserve"> and will comply with the legal regulations regarding guarantees of origin trading on the HUPX GO Market including provisions </w:t>
      </w:r>
      <w:r w:rsidRPr="00AE5EFE">
        <w:rPr>
          <w:rFonts w:eastAsia="Calibri" w:cs="Arial"/>
          <w:color w:val="000000"/>
          <w:lang w:val="en-US"/>
        </w:rPr>
        <w:t>of the Hungarian Law, the Code of Commerce of the Hungarian Electricity System and the HUPX GO Market Rules.</w:t>
      </w:r>
    </w:p>
    <w:p w14:paraId="026C0BD4" w14:textId="77777777" w:rsidR="00AE5EFE" w:rsidRPr="00AE5EFE" w:rsidRDefault="00AE5EFE" w:rsidP="00AE5EFE">
      <w:pPr>
        <w:widowControl w:val="0"/>
        <w:tabs>
          <w:tab w:val="left" w:pos="720"/>
        </w:tabs>
        <w:autoSpaceDE w:val="0"/>
        <w:autoSpaceDN w:val="0"/>
        <w:adjustRightInd w:val="0"/>
        <w:spacing w:after="0" w:line="240" w:lineRule="auto"/>
        <w:ind w:left="709"/>
        <w:contextualSpacing/>
        <w:rPr>
          <w:rFonts w:eastAsia="Arial Unicode MS" w:cs="Arial"/>
          <w:color w:val="7F7F7F"/>
          <w:lang w:val="en-GB"/>
        </w:rPr>
      </w:pPr>
      <w:r w:rsidRPr="00AE5EFE">
        <w:rPr>
          <w:rFonts w:eastAsia="Calibri" w:cs="Arial"/>
          <w:i/>
          <w:color w:val="7F7F7F"/>
        </w:rPr>
        <w:t>Ismeri, elfogadja és be kívánja tartani a HUPX-en történő származásigarancia-kereskedésre vonatkozó előírásokat beleértve a vonatkozó jogszabályi rendelkezéseket, a Kereskedelmi Szabályzat rendelkezéseit, valamint a HUPX GO Piaci Szabályzatot.</w:t>
      </w:r>
    </w:p>
    <w:p w14:paraId="060E7C71" w14:textId="77777777" w:rsidR="00AE5EFE" w:rsidRPr="00AE5EFE" w:rsidRDefault="00AE5EFE" w:rsidP="00AE5EFE">
      <w:pPr>
        <w:widowControl w:val="0"/>
        <w:tabs>
          <w:tab w:val="left" w:pos="720"/>
        </w:tabs>
        <w:autoSpaceDE w:val="0"/>
        <w:autoSpaceDN w:val="0"/>
        <w:adjustRightInd w:val="0"/>
        <w:spacing w:after="200" w:line="276" w:lineRule="auto"/>
        <w:ind w:left="709"/>
        <w:contextualSpacing/>
        <w:rPr>
          <w:rFonts w:eastAsia="Arial Unicode MS" w:cs="Arial"/>
          <w:lang w:val="en-GB"/>
        </w:rPr>
      </w:pPr>
    </w:p>
    <w:p w14:paraId="74C8A5E9" w14:textId="77777777" w:rsidR="00AE5EFE" w:rsidRPr="00AE5EFE" w:rsidRDefault="00AE5EFE" w:rsidP="00AE5EFE">
      <w:pPr>
        <w:widowControl w:val="0"/>
        <w:numPr>
          <w:ilvl w:val="0"/>
          <w:numId w:val="22"/>
        </w:numPr>
        <w:tabs>
          <w:tab w:val="left" w:pos="720"/>
        </w:tabs>
        <w:autoSpaceDE w:val="0"/>
        <w:autoSpaceDN w:val="0"/>
        <w:adjustRightInd w:val="0"/>
        <w:spacing w:after="0" w:line="240" w:lineRule="auto"/>
        <w:ind w:left="709"/>
        <w:contextualSpacing/>
        <w:jc w:val="left"/>
        <w:rPr>
          <w:rFonts w:eastAsia="Arial Unicode MS" w:cs="Arial"/>
          <w:lang w:val="en-US"/>
        </w:rPr>
      </w:pPr>
      <w:r w:rsidRPr="00AE5EFE">
        <w:rPr>
          <w:rFonts w:eastAsia="Calibri" w:cs="Arial"/>
          <w:color w:val="000000"/>
          <w:lang w:val="en-US"/>
        </w:rPr>
        <w:t>Is not under bankruptcy proceeding, liquidation or final settlement.</w:t>
      </w:r>
    </w:p>
    <w:p w14:paraId="5091C895" w14:textId="77777777" w:rsidR="00AE5EFE" w:rsidRPr="00AE5EFE" w:rsidRDefault="00AE5EFE" w:rsidP="00AE5EFE">
      <w:pPr>
        <w:widowControl w:val="0"/>
        <w:tabs>
          <w:tab w:val="left" w:pos="720"/>
        </w:tabs>
        <w:autoSpaceDE w:val="0"/>
        <w:autoSpaceDN w:val="0"/>
        <w:adjustRightInd w:val="0"/>
        <w:spacing w:after="0" w:line="240" w:lineRule="auto"/>
        <w:ind w:left="709"/>
        <w:contextualSpacing/>
        <w:rPr>
          <w:rFonts w:eastAsia="Arial Unicode MS" w:cs="Arial"/>
          <w:color w:val="7F7F7F"/>
          <w:lang w:val="en-US"/>
        </w:rPr>
      </w:pPr>
      <w:r w:rsidRPr="00AE5EFE">
        <w:rPr>
          <w:rFonts w:eastAsia="Calibri" w:cs="Arial"/>
          <w:i/>
          <w:color w:val="7F7F7F"/>
        </w:rPr>
        <w:t>Nem áll csőd-, felszámolási eljárás vagy végelszámolás alatt.</w:t>
      </w:r>
    </w:p>
    <w:p w14:paraId="03C8CAE2" w14:textId="77777777" w:rsidR="00AE5EFE" w:rsidRPr="00AE5EFE" w:rsidRDefault="00AE5EFE" w:rsidP="00AE5EFE">
      <w:pPr>
        <w:widowControl w:val="0"/>
        <w:tabs>
          <w:tab w:val="left" w:pos="720"/>
        </w:tabs>
        <w:autoSpaceDE w:val="0"/>
        <w:autoSpaceDN w:val="0"/>
        <w:adjustRightInd w:val="0"/>
        <w:spacing w:after="200" w:line="276" w:lineRule="auto"/>
        <w:ind w:left="709"/>
        <w:contextualSpacing/>
        <w:rPr>
          <w:rFonts w:eastAsia="Arial Unicode MS" w:cs="Arial"/>
          <w:lang w:val="en-US"/>
        </w:rPr>
      </w:pPr>
    </w:p>
    <w:p w14:paraId="491BEFE8" w14:textId="77777777" w:rsidR="00AE5EFE" w:rsidRPr="00AE5EFE" w:rsidRDefault="00AE5EFE" w:rsidP="00AE5EFE">
      <w:pPr>
        <w:widowControl w:val="0"/>
        <w:numPr>
          <w:ilvl w:val="0"/>
          <w:numId w:val="22"/>
        </w:numPr>
        <w:autoSpaceDE w:val="0"/>
        <w:autoSpaceDN w:val="0"/>
        <w:adjustRightInd w:val="0"/>
        <w:spacing w:after="200" w:line="276" w:lineRule="auto"/>
        <w:ind w:left="709"/>
        <w:contextualSpacing/>
        <w:jc w:val="left"/>
        <w:rPr>
          <w:rFonts w:eastAsia="Calibri" w:cs="Arial"/>
          <w:color w:val="000000"/>
          <w:lang w:val="en-US"/>
        </w:rPr>
      </w:pPr>
      <w:r w:rsidRPr="00AE5EFE">
        <w:rPr>
          <w:rFonts w:eastAsia="Calibri" w:cs="Arial"/>
          <w:color w:val="000000"/>
          <w:lang w:val="en-US"/>
        </w:rPr>
        <w:t>Is entitled to sell and/or buy guarantees of origin based on its Registry Account managed by the MEKH or any other AIB Member, which shall be proven in line with HUPX GO Market Rules.</w:t>
      </w:r>
    </w:p>
    <w:p w14:paraId="4FCF6CC6" w14:textId="77777777" w:rsidR="00AE5EFE" w:rsidRPr="00AE5EFE" w:rsidRDefault="00AE5EFE" w:rsidP="00AE5EFE">
      <w:pPr>
        <w:widowControl w:val="0"/>
        <w:autoSpaceDE w:val="0"/>
        <w:autoSpaceDN w:val="0"/>
        <w:adjustRightInd w:val="0"/>
        <w:spacing w:after="200" w:line="276" w:lineRule="auto"/>
        <w:ind w:left="709"/>
        <w:contextualSpacing/>
        <w:rPr>
          <w:rFonts w:eastAsia="Calibri" w:cs="Arial"/>
          <w:i/>
          <w:iCs/>
          <w:color w:val="7F7F7F"/>
        </w:rPr>
      </w:pPr>
      <w:r w:rsidRPr="00AE5EFE">
        <w:rPr>
          <w:rFonts w:eastAsia="Calibri" w:cs="Arial"/>
          <w:i/>
          <w:iCs/>
          <w:color w:val="7F7F7F"/>
        </w:rPr>
        <w:t xml:space="preserve">Származási garancia vételére és/vagy eladására jogosult a MEKH vagy más AIB Tag által kezelt Forgalmi Számlán keresztül, mely a HUPX GO Piaci Szabályzatnak megfelelően igazolható. </w:t>
      </w:r>
    </w:p>
    <w:p w14:paraId="638CCB6F" w14:textId="77777777" w:rsidR="00AE5EFE" w:rsidRPr="00AE5EFE" w:rsidRDefault="00AE5EFE" w:rsidP="00AE5EFE">
      <w:pPr>
        <w:widowControl w:val="0"/>
        <w:autoSpaceDE w:val="0"/>
        <w:autoSpaceDN w:val="0"/>
        <w:adjustRightInd w:val="0"/>
        <w:spacing w:after="200" w:line="276" w:lineRule="auto"/>
        <w:ind w:left="709"/>
        <w:contextualSpacing/>
        <w:rPr>
          <w:rFonts w:eastAsia="Calibri" w:cs="Arial"/>
          <w:color w:val="000000"/>
          <w:lang w:val="en-US"/>
        </w:rPr>
      </w:pPr>
    </w:p>
    <w:p w14:paraId="2B65438F" w14:textId="77777777" w:rsidR="00AE5EFE" w:rsidRPr="00AE5EFE" w:rsidRDefault="00AE5EFE" w:rsidP="00AE5EFE">
      <w:pPr>
        <w:widowControl w:val="0"/>
        <w:tabs>
          <w:tab w:val="left" w:pos="720"/>
        </w:tabs>
        <w:autoSpaceDE w:val="0"/>
        <w:autoSpaceDN w:val="0"/>
        <w:adjustRightInd w:val="0"/>
        <w:spacing w:after="0" w:line="240" w:lineRule="auto"/>
        <w:rPr>
          <w:rFonts w:eastAsia="Arial Unicode MS" w:cs="Arial"/>
          <w:lang w:val="en-US"/>
        </w:rPr>
      </w:pPr>
    </w:p>
    <w:p w14:paraId="66DD7D71" w14:textId="77777777" w:rsidR="00AE5EFE" w:rsidRPr="00AE5EFE" w:rsidRDefault="00AE5EFE" w:rsidP="00AE5EFE">
      <w:pPr>
        <w:widowControl w:val="0"/>
        <w:tabs>
          <w:tab w:val="left" w:pos="720"/>
        </w:tabs>
        <w:autoSpaceDE w:val="0"/>
        <w:autoSpaceDN w:val="0"/>
        <w:adjustRightInd w:val="0"/>
        <w:spacing w:after="0" w:line="240" w:lineRule="auto"/>
        <w:rPr>
          <w:rFonts w:eastAsia="Arial Unicode MS" w:cs="Arial"/>
          <w:i/>
          <w:lang w:val="en-US"/>
        </w:rPr>
      </w:pPr>
    </w:p>
    <w:p w14:paraId="5A22569A" w14:textId="77777777" w:rsidR="00AE5EFE" w:rsidRPr="00AE5EFE" w:rsidRDefault="00AE5EFE" w:rsidP="00AE5EFE">
      <w:pPr>
        <w:widowControl w:val="0"/>
        <w:tabs>
          <w:tab w:val="left" w:pos="720"/>
        </w:tabs>
        <w:autoSpaceDE w:val="0"/>
        <w:autoSpaceDN w:val="0"/>
        <w:adjustRightInd w:val="0"/>
        <w:spacing w:after="0" w:line="240" w:lineRule="auto"/>
        <w:rPr>
          <w:rFonts w:eastAsia="Arial Unicode MS" w:cs="Arial"/>
          <w:i/>
          <w:strike/>
          <w:lang w:val="en-US"/>
        </w:rPr>
      </w:pPr>
    </w:p>
    <w:p w14:paraId="72614A21" w14:textId="77777777" w:rsidR="00AE5EFE" w:rsidRPr="00AE5EFE" w:rsidRDefault="00AE5EFE" w:rsidP="00AE5EFE">
      <w:pPr>
        <w:widowControl w:val="0"/>
        <w:tabs>
          <w:tab w:val="left" w:pos="720"/>
        </w:tabs>
        <w:autoSpaceDE w:val="0"/>
        <w:autoSpaceDN w:val="0"/>
        <w:adjustRightInd w:val="0"/>
        <w:spacing w:after="0" w:line="240" w:lineRule="auto"/>
        <w:rPr>
          <w:rFonts w:eastAsia="Arial Unicode MS" w:cs="Arial"/>
          <w:i/>
          <w:sz w:val="18"/>
          <w:szCs w:val="18"/>
          <w:lang w:val="en-US"/>
        </w:rPr>
      </w:pPr>
    </w:p>
    <w:tbl>
      <w:tblPr>
        <w:tblW w:w="0" w:type="auto"/>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533"/>
        <w:gridCol w:w="5563"/>
      </w:tblGrid>
      <w:tr w:rsidR="00AE5EFE" w:rsidRPr="00AE5EFE" w14:paraId="76310323" w14:textId="77777777" w:rsidTr="00AE5EFE">
        <w:tc>
          <w:tcPr>
            <w:tcW w:w="3573" w:type="dxa"/>
            <w:tcBorders>
              <w:top w:val="single" w:sz="4" w:space="0" w:color="000000"/>
              <w:left w:val="single" w:sz="4" w:space="0" w:color="000000"/>
              <w:bottom w:val="single" w:sz="4" w:space="0" w:color="000000"/>
              <w:right w:val="single" w:sz="4" w:space="0" w:color="000000"/>
            </w:tcBorders>
            <w:shd w:val="clear" w:color="auto" w:fill="0A96B3"/>
            <w:vAlign w:val="center"/>
            <w:hideMark/>
          </w:tcPr>
          <w:p w14:paraId="1965BB51" w14:textId="77777777" w:rsidR="00AE5EFE" w:rsidRPr="00AE5EFE" w:rsidRDefault="00AE5EFE" w:rsidP="00AE5EFE">
            <w:pPr>
              <w:spacing w:after="0" w:line="240" w:lineRule="auto"/>
              <w:jc w:val="left"/>
              <w:rPr>
                <w:rFonts w:eastAsia="Times New Roman" w:cs="Arial"/>
                <w:color w:val="FFFFFF"/>
                <w:sz w:val="20"/>
                <w:lang w:val="en-US"/>
              </w:rPr>
            </w:pPr>
            <w:r w:rsidRPr="00AE5EFE">
              <w:rPr>
                <w:rFonts w:eastAsia="Times New Roman" w:cs="Arial"/>
                <w:b/>
                <w:color w:val="FFFFFF"/>
                <w:sz w:val="20"/>
                <w:lang w:val="en-US"/>
              </w:rPr>
              <w:t>Place</w:t>
            </w:r>
          </w:p>
          <w:p w14:paraId="6ECFD87B" w14:textId="77777777" w:rsidR="00AE5EFE" w:rsidRPr="00AE5EFE" w:rsidRDefault="00AE5EFE" w:rsidP="00AE5EFE">
            <w:pPr>
              <w:spacing w:after="0" w:line="240" w:lineRule="auto"/>
              <w:jc w:val="left"/>
              <w:rPr>
                <w:rFonts w:eastAsia="Times New Roman" w:cs="Arial"/>
                <w:i/>
                <w:color w:val="FFFFFF"/>
                <w:sz w:val="20"/>
                <w:szCs w:val="24"/>
              </w:rPr>
            </w:pPr>
            <w:r w:rsidRPr="00AE5EFE">
              <w:rPr>
                <w:rFonts w:eastAsia="Times New Roman" w:cs="Arial"/>
                <w:i/>
                <w:color w:val="FFFFFF"/>
                <w:sz w:val="20"/>
              </w:rPr>
              <w:t>Hely</w:t>
            </w:r>
          </w:p>
        </w:tc>
        <w:tc>
          <w:tcPr>
            <w:tcW w:w="5673" w:type="dxa"/>
            <w:tcBorders>
              <w:top w:val="single" w:sz="4" w:space="0" w:color="000000"/>
              <w:left w:val="single" w:sz="4" w:space="0" w:color="000000"/>
              <w:bottom w:val="single" w:sz="4" w:space="0" w:color="000000"/>
              <w:right w:val="single" w:sz="4" w:space="0" w:color="000000"/>
            </w:tcBorders>
            <w:shd w:val="clear" w:color="auto" w:fill="FFFFFF"/>
          </w:tcPr>
          <w:p w14:paraId="36B0E085" w14:textId="77777777" w:rsidR="00AE5EFE" w:rsidRPr="00AE5EFE" w:rsidRDefault="00AE5EFE" w:rsidP="00AE5EFE">
            <w:pPr>
              <w:spacing w:after="0" w:line="240" w:lineRule="auto"/>
              <w:rPr>
                <w:rFonts w:eastAsia="Times New Roman" w:cs="Arial"/>
                <w:color w:val="000000"/>
                <w:sz w:val="20"/>
                <w:szCs w:val="24"/>
                <w:lang w:val="en-US"/>
              </w:rPr>
            </w:pPr>
          </w:p>
          <w:p w14:paraId="3AA20F48" w14:textId="77777777" w:rsidR="00AE5EFE" w:rsidRPr="00AE5EFE" w:rsidRDefault="00AE5EFE" w:rsidP="00AE5EFE">
            <w:pPr>
              <w:spacing w:after="0" w:line="240" w:lineRule="auto"/>
              <w:rPr>
                <w:rFonts w:eastAsia="Times New Roman" w:cs="Arial"/>
                <w:color w:val="000000"/>
                <w:sz w:val="20"/>
                <w:szCs w:val="24"/>
                <w:lang w:val="en-US"/>
              </w:rPr>
            </w:pPr>
          </w:p>
        </w:tc>
      </w:tr>
      <w:tr w:rsidR="00AE5EFE" w:rsidRPr="00AE5EFE" w14:paraId="47749126" w14:textId="77777777" w:rsidTr="00AE5EFE">
        <w:tc>
          <w:tcPr>
            <w:tcW w:w="3573" w:type="dxa"/>
            <w:tcBorders>
              <w:top w:val="single" w:sz="4" w:space="0" w:color="000000"/>
              <w:left w:val="single" w:sz="4" w:space="0" w:color="000000"/>
              <w:bottom w:val="single" w:sz="4" w:space="0" w:color="000000"/>
              <w:right w:val="single" w:sz="4" w:space="0" w:color="000000"/>
            </w:tcBorders>
            <w:shd w:val="clear" w:color="auto" w:fill="0A96B3"/>
            <w:vAlign w:val="center"/>
            <w:hideMark/>
          </w:tcPr>
          <w:p w14:paraId="51524894" w14:textId="77777777" w:rsidR="00AE5EFE" w:rsidRPr="00AE5EFE" w:rsidRDefault="00AE5EFE" w:rsidP="00AE5EFE">
            <w:pPr>
              <w:spacing w:after="0" w:line="240" w:lineRule="auto"/>
              <w:jc w:val="left"/>
              <w:rPr>
                <w:rFonts w:eastAsia="Times New Roman" w:cs="Arial"/>
                <w:b/>
                <w:color w:val="FFFFFF"/>
                <w:sz w:val="20"/>
                <w:lang w:val="en-US"/>
              </w:rPr>
            </w:pPr>
            <w:r w:rsidRPr="00AE5EFE">
              <w:rPr>
                <w:rFonts w:eastAsia="Times New Roman" w:cs="Arial"/>
                <w:b/>
                <w:color w:val="FFFFFF"/>
                <w:sz w:val="20"/>
                <w:lang w:val="en-US"/>
              </w:rPr>
              <w:t xml:space="preserve">Date </w:t>
            </w:r>
          </w:p>
          <w:p w14:paraId="5CB74123" w14:textId="77777777" w:rsidR="00AE5EFE" w:rsidRPr="00AE5EFE" w:rsidRDefault="00AE5EFE" w:rsidP="00AE5EFE">
            <w:pPr>
              <w:spacing w:after="0" w:line="240" w:lineRule="auto"/>
              <w:jc w:val="left"/>
              <w:rPr>
                <w:rFonts w:eastAsia="Times New Roman" w:cs="Arial"/>
                <w:b/>
                <w:color w:val="FFFFFF"/>
                <w:sz w:val="20"/>
                <w:szCs w:val="24"/>
              </w:rPr>
            </w:pPr>
            <w:r w:rsidRPr="00AE5EFE">
              <w:rPr>
                <w:rFonts w:eastAsia="Times New Roman" w:cs="Arial"/>
                <w:i/>
                <w:color w:val="FFFFFF"/>
                <w:sz w:val="20"/>
              </w:rPr>
              <w:t>Dátum</w:t>
            </w:r>
          </w:p>
        </w:tc>
        <w:tc>
          <w:tcPr>
            <w:tcW w:w="5673" w:type="dxa"/>
            <w:tcBorders>
              <w:top w:val="single" w:sz="4" w:space="0" w:color="000000"/>
              <w:left w:val="single" w:sz="4" w:space="0" w:color="000000"/>
              <w:bottom w:val="single" w:sz="4" w:space="0" w:color="000000"/>
              <w:right w:val="single" w:sz="4" w:space="0" w:color="000000"/>
            </w:tcBorders>
            <w:shd w:val="clear" w:color="auto" w:fill="FFFFFF"/>
          </w:tcPr>
          <w:p w14:paraId="7D4AC0B7" w14:textId="77777777" w:rsidR="00AE5EFE" w:rsidRPr="00AE5EFE" w:rsidRDefault="00AE5EFE" w:rsidP="00AE5EFE">
            <w:pPr>
              <w:spacing w:after="0" w:line="240" w:lineRule="auto"/>
              <w:rPr>
                <w:rFonts w:eastAsia="Times New Roman" w:cs="Arial"/>
                <w:color w:val="000000"/>
                <w:sz w:val="20"/>
                <w:szCs w:val="24"/>
                <w:lang w:val="en-US"/>
              </w:rPr>
            </w:pPr>
          </w:p>
          <w:p w14:paraId="37D026FD" w14:textId="77777777" w:rsidR="00AE5EFE" w:rsidRPr="00AE5EFE" w:rsidRDefault="00AE5EFE" w:rsidP="00AE5EFE">
            <w:pPr>
              <w:spacing w:after="0" w:line="240" w:lineRule="auto"/>
              <w:rPr>
                <w:rFonts w:eastAsia="Times New Roman" w:cs="Arial"/>
                <w:color w:val="000000"/>
                <w:sz w:val="20"/>
                <w:szCs w:val="24"/>
                <w:lang w:val="en-US"/>
              </w:rPr>
            </w:pPr>
          </w:p>
        </w:tc>
      </w:tr>
      <w:tr w:rsidR="00AE5EFE" w:rsidRPr="00AE5EFE" w14:paraId="2C9DCC81" w14:textId="77777777" w:rsidTr="00AE5EFE">
        <w:tc>
          <w:tcPr>
            <w:tcW w:w="3573" w:type="dxa"/>
            <w:tcBorders>
              <w:top w:val="single" w:sz="4" w:space="0" w:color="000000"/>
              <w:left w:val="single" w:sz="4" w:space="0" w:color="000000"/>
              <w:bottom w:val="single" w:sz="4" w:space="0" w:color="000000"/>
              <w:right w:val="single" w:sz="4" w:space="0" w:color="000000"/>
            </w:tcBorders>
            <w:shd w:val="clear" w:color="auto" w:fill="0A96B3"/>
            <w:vAlign w:val="center"/>
            <w:hideMark/>
          </w:tcPr>
          <w:p w14:paraId="5DF14574" w14:textId="77777777" w:rsidR="00AE5EFE" w:rsidRPr="00AE5EFE" w:rsidRDefault="00AE5EFE" w:rsidP="00AE5EFE">
            <w:pPr>
              <w:spacing w:after="0" w:line="240" w:lineRule="auto"/>
              <w:jc w:val="left"/>
              <w:rPr>
                <w:rFonts w:eastAsia="Times New Roman" w:cs="Arial"/>
                <w:b/>
                <w:color w:val="FFFFFF"/>
                <w:sz w:val="20"/>
                <w:lang w:val="en-US"/>
              </w:rPr>
            </w:pPr>
            <w:r w:rsidRPr="00AE5EFE">
              <w:rPr>
                <w:rFonts w:eastAsia="Times New Roman" w:cs="Arial"/>
                <w:b/>
                <w:color w:val="FFFFFF"/>
                <w:sz w:val="20"/>
                <w:lang w:val="en-US"/>
              </w:rPr>
              <w:t>Name</w:t>
            </w:r>
          </w:p>
          <w:p w14:paraId="0C026D81" w14:textId="77777777" w:rsidR="00AE5EFE" w:rsidRPr="00AE5EFE" w:rsidRDefault="00AE5EFE" w:rsidP="00AE5EFE">
            <w:pPr>
              <w:spacing w:after="0" w:line="240" w:lineRule="auto"/>
              <w:jc w:val="left"/>
              <w:rPr>
                <w:rFonts w:eastAsia="Times New Roman" w:cs="Arial"/>
                <w:b/>
                <w:color w:val="FFFFFF"/>
                <w:sz w:val="20"/>
                <w:szCs w:val="24"/>
              </w:rPr>
            </w:pPr>
            <w:r w:rsidRPr="00AE5EFE">
              <w:rPr>
                <w:rFonts w:eastAsia="Times New Roman" w:cs="Arial"/>
                <w:i/>
                <w:color w:val="FFFFFF"/>
                <w:sz w:val="20"/>
              </w:rPr>
              <w:t>Név</w:t>
            </w:r>
          </w:p>
        </w:tc>
        <w:tc>
          <w:tcPr>
            <w:tcW w:w="5673" w:type="dxa"/>
            <w:tcBorders>
              <w:top w:val="single" w:sz="4" w:space="0" w:color="000000"/>
              <w:left w:val="single" w:sz="4" w:space="0" w:color="000000"/>
              <w:bottom w:val="single" w:sz="4" w:space="0" w:color="000000"/>
              <w:right w:val="single" w:sz="4" w:space="0" w:color="000000"/>
            </w:tcBorders>
            <w:shd w:val="clear" w:color="auto" w:fill="FFFFFF"/>
          </w:tcPr>
          <w:p w14:paraId="542F92BA" w14:textId="77777777" w:rsidR="00AE5EFE" w:rsidRPr="00AE5EFE" w:rsidRDefault="00AE5EFE" w:rsidP="00AE5EFE">
            <w:pPr>
              <w:spacing w:after="0" w:line="240" w:lineRule="auto"/>
              <w:rPr>
                <w:rFonts w:eastAsia="Times New Roman" w:cs="Arial"/>
                <w:color w:val="000000"/>
                <w:sz w:val="20"/>
                <w:szCs w:val="24"/>
                <w:lang w:val="en-US"/>
              </w:rPr>
            </w:pPr>
          </w:p>
          <w:p w14:paraId="401CD17F" w14:textId="77777777" w:rsidR="00AE5EFE" w:rsidRPr="00AE5EFE" w:rsidRDefault="00AE5EFE" w:rsidP="00AE5EFE">
            <w:pPr>
              <w:spacing w:after="0" w:line="240" w:lineRule="auto"/>
              <w:rPr>
                <w:rFonts w:eastAsia="Times New Roman" w:cs="Arial"/>
                <w:color w:val="000000"/>
                <w:sz w:val="20"/>
                <w:szCs w:val="24"/>
                <w:lang w:val="en-US"/>
              </w:rPr>
            </w:pPr>
          </w:p>
        </w:tc>
      </w:tr>
      <w:tr w:rsidR="00AE5EFE" w:rsidRPr="00AE5EFE" w14:paraId="62346A68" w14:textId="77777777" w:rsidTr="00AE5EFE">
        <w:tc>
          <w:tcPr>
            <w:tcW w:w="3573" w:type="dxa"/>
            <w:tcBorders>
              <w:top w:val="single" w:sz="4" w:space="0" w:color="000000"/>
              <w:left w:val="single" w:sz="4" w:space="0" w:color="000000"/>
              <w:bottom w:val="single" w:sz="4" w:space="0" w:color="000000"/>
              <w:right w:val="single" w:sz="4" w:space="0" w:color="000000"/>
            </w:tcBorders>
            <w:shd w:val="clear" w:color="auto" w:fill="0A96B3"/>
            <w:vAlign w:val="center"/>
            <w:hideMark/>
          </w:tcPr>
          <w:p w14:paraId="3CBB42C3" w14:textId="77777777" w:rsidR="00AE5EFE" w:rsidRPr="00AE5EFE" w:rsidRDefault="00AE5EFE" w:rsidP="00AE5EFE">
            <w:pPr>
              <w:spacing w:after="0" w:line="240" w:lineRule="auto"/>
              <w:jc w:val="left"/>
              <w:rPr>
                <w:rFonts w:eastAsia="Times New Roman" w:cs="Arial"/>
                <w:color w:val="FFFFFF"/>
                <w:sz w:val="20"/>
                <w:lang w:val="en-US"/>
              </w:rPr>
            </w:pPr>
            <w:r w:rsidRPr="00AE5EFE">
              <w:rPr>
                <w:rFonts w:eastAsia="Times New Roman" w:cs="Arial"/>
                <w:b/>
                <w:color w:val="FFFFFF"/>
                <w:sz w:val="20"/>
                <w:lang w:val="en-US"/>
              </w:rPr>
              <w:t>Acting as</w:t>
            </w:r>
          </w:p>
          <w:p w14:paraId="76FCFAC5" w14:textId="77777777" w:rsidR="00AE5EFE" w:rsidRPr="00AE5EFE" w:rsidRDefault="00AE5EFE" w:rsidP="00AE5EFE">
            <w:pPr>
              <w:spacing w:after="0" w:line="240" w:lineRule="auto"/>
              <w:jc w:val="left"/>
              <w:rPr>
                <w:rFonts w:eastAsia="Times New Roman" w:cs="Arial"/>
                <w:b/>
                <w:i/>
                <w:color w:val="FFFFFF"/>
                <w:sz w:val="20"/>
                <w:szCs w:val="24"/>
              </w:rPr>
            </w:pPr>
            <w:r w:rsidRPr="00AE5EFE">
              <w:rPr>
                <w:rFonts w:eastAsia="Times New Roman" w:cs="Arial"/>
                <w:i/>
                <w:color w:val="FFFFFF"/>
                <w:sz w:val="20"/>
              </w:rPr>
              <w:t>Tisztség</w:t>
            </w:r>
          </w:p>
        </w:tc>
        <w:tc>
          <w:tcPr>
            <w:tcW w:w="5673" w:type="dxa"/>
            <w:tcBorders>
              <w:top w:val="single" w:sz="4" w:space="0" w:color="000000"/>
              <w:left w:val="single" w:sz="4" w:space="0" w:color="000000"/>
              <w:bottom w:val="single" w:sz="4" w:space="0" w:color="000000"/>
              <w:right w:val="single" w:sz="4" w:space="0" w:color="000000"/>
            </w:tcBorders>
            <w:shd w:val="clear" w:color="auto" w:fill="FFFFFF"/>
          </w:tcPr>
          <w:p w14:paraId="622D3FCA" w14:textId="77777777" w:rsidR="00AE5EFE" w:rsidRPr="00AE5EFE" w:rsidRDefault="00AE5EFE" w:rsidP="00AE5EFE">
            <w:pPr>
              <w:spacing w:after="0" w:line="240" w:lineRule="auto"/>
              <w:rPr>
                <w:rFonts w:eastAsia="Times New Roman" w:cs="Arial"/>
                <w:color w:val="000000"/>
                <w:sz w:val="20"/>
                <w:szCs w:val="24"/>
                <w:lang w:val="en-US"/>
              </w:rPr>
            </w:pPr>
          </w:p>
          <w:p w14:paraId="7CF51BB2" w14:textId="77777777" w:rsidR="00AE5EFE" w:rsidRPr="00AE5EFE" w:rsidRDefault="00AE5EFE" w:rsidP="00AE5EFE">
            <w:pPr>
              <w:spacing w:after="0" w:line="240" w:lineRule="auto"/>
              <w:rPr>
                <w:rFonts w:eastAsia="Times New Roman" w:cs="Arial"/>
                <w:color w:val="000000"/>
                <w:sz w:val="20"/>
                <w:szCs w:val="24"/>
                <w:lang w:val="en-US"/>
              </w:rPr>
            </w:pPr>
          </w:p>
        </w:tc>
      </w:tr>
      <w:tr w:rsidR="00AE5EFE" w:rsidRPr="00AE5EFE" w14:paraId="34D722C0" w14:textId="77777777" w:rsidTr="00AE5EFE">
        <w:tc>
          <w:tcPr>
            <w:tcW w:w="3573" w:type="dxa"/>
            <w:tcBorders>
              <w:top w:val="single" w:sz="4" w:space="0" w:color="auto"/>
              <w:left w:val="single" w:sz="4" w:space="0" w:color="auto"/>
              <w:bottom w:val="single" w:sz="4" w:space="0" w:color="auto"/>
              <w:right w:val="single" w:sz="4" w:space="0" w:color="auto"/>
            </w:tcBorders>
            <w:shd w:val="clear" w:color="auto" w:fill="0A96B3"/>
            <w:vAlign w:val="center"/>
            <w:hideMark/>
          </w:tcPr>
          <w:p w14:paraId="0FE3039B" w14:textId="77777777" w:rsidR="00AE5EFE" w:rsidRPr="00AE5EFE" w:rsidRDefault="00AE5EFE" w:rsidP="00AE5EFE">
            <w:pPr>
              <w:keepNext/>
              <w:keepLines/>
              <w:spacing w:after="0" w:line="240" w:lineRule="auto"/>
              <w:jc w:val="left"/>
              <w:outlineLvl w:val="0"/>
              <w:rPr>
                <w:rFonts w:eastAsia="Arial Unicode MS" w:cs="Arial"/>
                <w:b/>
                <w:bCs/>
                <w:i/>
                <w:color w:val="FFFFFF"/>
                <w:sz w:val="20"/>
                <w:szCs w:val="20"/>
                <w:lang w:val="en-US"/>
              </w:rPr>
            </w:pPr>
            <w:r w:rsidRPr="00AE5EFE">
              <w:rPr>
                <w:rFonts w:eastAsia="Arial Unicode MS" w:cs="Arial"/>
                <w:b/>
                <w:bCs/>
                <w:color w:val="FFFFFF"/>
                <w:sz w:val="20"/>
                <w:szCs w:val="20"/>
                <w:lang w:val="en-US"/>
              </w:rPr>
              <w:t>Signature of a legal representative</w:t>
            </w:r>
            <w:r w:rsidRPr="00AE5EFE">
              <w:rPr>
                <w:rFonts w:eastAsia="Arial Unicode MS" w:cs="Arial"/>
                <w:b/>
                <w:bCs/>
                <w:i/>
                <w:color w:val="FFFFFF"/>
                <w:sz w:val="20"/>
                <w:szCs w:val="20"/>
                <w:lang w:val="en-US"/>
              </w:rPr>
              <w:t xml:space="preserve"> </w:t>
            </w:r>
          </w:p>
          <w:p w14:paraId="130E1366" w14:textId="77777777" w:rsidR="00AE5EFE" w:rsidRPr="00AE5EFE" w:rsidRDefault="00AE5EFE" w:rsidP="00AE5EFE">
            <w:pPr>
              <w:keepNext/>
              <w:keepLines/>
              <w:spacing w:after="0" w:line="240" w:lineRule="auto"/>
              <w:jc w:val="left"/>
              <w:outlineLvl w:val="0"/>
              <w:rPr>
                <w:rFonts w:eastAsia="Arial Unicode MS" w:cs="Arial"/>
                <w:color w:val="FFFFFF"/>
                <w:sz w:val="16"/>
                <w:szCs w:val="28"/>
              </w:rPr>
            </w:pPr>
            <w:r w:rsidRPr="00AE5EFE">
              <w:rPr>
                <w:rFonts w:eastAsia="Arial Unicode MS" w:cs="Arial"/>
                <w:i/>
                <w:color w:val="FFFFFF"/>
                <w:sz w:val="20"/>
                <w:szCs w:val="20"/>
              </w:rPr>
              <w:t>A képviseletre jogosult aláírása</w:t>
            </w:r>
          </w:p>
        </w:tc>
        <w:tc>
          <w:tcPr>
            <w:tcW w:w="5673" w:type="dxa"/>
            <w:tcBorders>
              <w:top w:val="single" w:sz="4" w:space="0" w:color="auto"/>
              <w:left w:val="single" w:sz="4" w:space="0" w:color="auto"/>
              <w:bottom w:val="single" w:sz="4" w:space="0" w:color="auto"/>
              <w:right w:val="single" w:sz="4" w:space="0" w:color="auto"/>
            </w:tcBorders>
            <w:shd w:val="clear" w:color="auto" w:fill="FFFFFF"/>
          </w:tcPr>
          <w:p w14:paraId="1E0AEB7A" w14:textId="77777777" w:rsidR="00AE5EFE" w:rsidRPr="00AE5EFE" w:rsidRDefault="00AE5EFE" w:rsidP="00AE5EFE">
            <w:pPr>
              <w:spacing w:after="0" w:line="240" w:lineRule="auto"/>
              <w:jc w:val="center"/>
              <w:rPr>
                <w:rFonts w:eastAsia="Times New Roman" w:cs="Arial"/>
                <w:i/>
                <w:sz w:val="20"/>
                <w:lang w:val="en-US"/>
              </w:rPr>
            </w:pPr>
          </w:p>
          <w:p w14:paraId="23F85C5F" w14:textId="77777777" w:rsidR="00AE5EFE" w:rsidRPr="00AE5EFE" w:rsidRDefault="00AE5EFE" w:rsidP="00AE5EFE">
            <w:pPr>
              <w:spacing w:after="0" w:line="240" w:lineRule="auto"/>
              <w:jc w:val="center"/>
              <w:rPr>
                <w:rFonts w:eastAsia="Times New Roman" w:cs="Arial"/>
                <w:i/>
                <w:sz w:val="20"/>
                <w:lang w:val="en-US"/>
              </w:rPr>
            </w:pPr>
          </w:p>
          <w:p w14:paraId="09FC7312" w14:textId="77777777" w:rsidR="00AE5EFE" w:rsidRPr="00AE5EFE" w:rsidRDefault="00AE5EFE" w:rsidP="00AE5EFE">
            <w:pPr>
              <w:spacing w:after="0" w:line="240" w:lineRule="auto"/>
              <w:jc w:val="center"/>
              <w:rPr>
                <w:rFonts w:eastAsia="Times New Roman" w:cs="Arial"/>
                <w:i/>
                <w:sz w:val="20"/>
                <w:lang w:val="en-US"/>
              </w:rPr>
            </w:pPr>
          </w:p>
        </w:tc>
      </w:tr>
    </w:tbl>
    <w:p w14:paraId="3C5CF5D8" w14:textId="77777777" w:rsidR="00AE5EFE" w:rsidRPr="00AE5EFE" w:rsidRDefault="00AE5EFE" w:rsidP="00AE5EFE">
      <w:pPr>
        <w:spacing w:after="0" w:line="240" w:lineRule="auto"/>
        <w:jc w:val="left"/>
        <w:rPr>
          <w:rFonts w:eastAsia="Times New Roman" w:cs="Arial"/>
          <w:sz w:val="20"/>
          <w:lang w:val="en-US"/>
        </w:rPr>
      </w:pPr>
    </w:p>
    <w:p w14:paraId="55502DFE" w14:textId="77777777" w:rsidR="00AE5EFE" w:rsidRPr="00AE5EFE" w:rsidRDefault="00AE5EFE" w:rsidP="00AE5EFE">
      <w:pPr>
        <w:spacing w:after="0" w:line="240" w:lineRule="auto"/>
        <w:jc w:val="left"/>
        <w:rPr>
          <w:rFonts w:eastAsia="Times New Roman" w:cs="Arial"/>
          <w:sz w:val="24"/>
          <w:szCs w:val="24"/>
          <w:lang w:val="en-US"/>
        </w:rPr>
      </w:pPr>
    </w:p>
    <w:p w14:paraId="4E1AC405" w14:textId="1C9C4475" w:rsidR="00BF515C" w:rsidRPr="00DE4A5F" w:rsidRDefault="00BF515C" w:rsidP="00DE4A5F"/>
    <w:sectPr w:rsidR="00BF515C" w:rsidRPr="00DE4A5F" w:rsidSect="00354048">
      <w:headerReference w:type="default" r:id="rId8"/>
      <w:footerReference w:type="default" r:id="rId9"/>
      <w:headerReference w:type="first" r:id="rId10"/>
      <w:footerReference w:type="first" r:id="rId11"/>
      <w:type w:val="continuous"/>
      <w:pgSz w:w="11906" w:h="16838"/>
      <w:pgMar w:top="1417" w:right="1417" w:bottom="1417" w:left="1417"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BE3526" w14:textId="77777777" w:rsidR="007D1F07" w:rsidRDefault="007D1F07" w:rsidP="00D74BED">
      <w:r>
        <w:separator/>
      </w:r>
    </w:p>
  </w:endnote>
  <w:endnote w:type="continuationSeparator" w:id="0">
    <w:p w14:paraId="37EC41F1" w14:textId="77777777" w:rsidR="007D1F07" w:rsidRDefault="007D1F07" w:rsidP="00D74BED">
      <w:r>
        <w:continuationSeparator/>
      </w:r>
    </w:p>
  </w:endnote>
  <w:endnote w:type="continuationNotice" w:id="1">
    <w:p w14:paraId="5E6BC668" w14:textId="77777777" w:rsidR="007D1F07" w:rsidRDefault="007D1F0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71BFD0" w14:textId="77777777" w:rsidR="00B97618" w:rsidRDefault="00B97618" w:rsidP="00B97618">
    <w:pPr>
      <w:rPr>
        <w:sz w:val="12"/>
        <w:szCs w:val="12"/>
        <w:lang w:val="en-US"/>
      </w:rPr>
    </w:pPr>
    <w:r w:rsidRPr="001C56B3">
      <w:rPr>
        <w:noProof/>
      </w:rPr>
      <w:drawing>
        <wp:anchor distT="0" distB="0" distL="114300" distR="114300" simplePos="0" relativeHeight="251684864" behindDoc="1" locked="0" layoutInCell="1" allowOverlap="1" wp14:anchorId="4FD73BD2" wp14:editId="7C45586B">
          <wp:simplePos x="0" y="0"/>
          <wp:positionH relativeFrom="column">
            <wp:posOffset>-2018030</wp:posOffset>
          </wp:positionH>
          <wp:positionV relativeFrom="paragraph">
            <wp:posOffset>-2935773</wp:posOffset>
          </wp:positionV>
          <wp:extent cx="8539083" cy="3960000"/>
          <wp:effectExtent l="0" t="0" r="0" b="0"/>
          <wp:wrapNone/>
          <wp:docPr id="2" name="Google Shape;63;p14">
            <a:extLst xmlns:a="http://schemas.openxmlformats.org/drawingml/2006/main">
              <a:ext uri="{FF2B5EF4-FFF2-40B4-BE49-F238E27FC236}">
                <a16:creationId xmlns:a16="http://schemas.microsoft.com/office/drawing/2014/main" id="{4EBC5988-F374-431A-9581-1D1154E7C1A2}"/>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oogle Shape;63;p14">
                    <a:extLst>
                      <a:ext uri="{FF2B5EF4-FFF2-40B4-BE49-F238E27FC236}">
                        <a16:creationId xmlns:a16="http://schemas.microsoft.com/office/drawing/2014/main" id="{4EBC5988-F374-431A-9581-1D1154E7C1A2}"/>
                      </a:ext>
                    </a:extLst>
                  </pic:cNvPr>
                  <pic:cNvPicPr preferRelativeResize="0"/>
                </pic:nvPicPr>
                <pic:blipFill rotWithShape="1">
                  <a:blip r:embed="rId1">
                    <a:alphaModFix amt="12000"/>
                    <a:extLst>
                      <a:ext uri="{28A0092B-C50C-407E-A947-70E740481C1C}">
                        <a14:useLocalDpi xmlns:a14="http://schemas.microsoft.com/office/drawing/2010/main" val="0"/>
                      </a:ext>
                    </a:extLst>
                  </a:blip>
                  <a:srcRect l="6419" t="9210" b="6208"/>
                  <a:stretch/>
                </pic:blipFill>
                <pic:spPr>
                  <a:xfrm>
                    <a:off x="0" y="0"/>
                    <a:ext cx="8539083" cy="39600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4D8622F" w14:textId="7AAB6BAE" w:rsidR="00B97618" w:rsidRPr="002E6476" w:rsidRDefault="00AE5EFE" w:rsidP="00B97618">
    <w:pPr>
      <w:tabs>
        <w:tab w:val="center" w:pos="4536"/>
      </w:tabs>
      <w:rPr>
        <w:color w:val="0091AE"/>
        <w:sz w:val="8"/>
        <w:szCs w:val="12"/>
        <w:lang w:val="en-US"/>
      </w:rPr>
    </w:pPr>
    <w:r>
      <w:rPr>
        <w:sz w:val="18"/>
        <w:lang w:val="en-US"/>
      </w:rPr>
      <w:t xml:space="preserve">    </w:t>
    </w:r>
  </w:p>
  <w:p w14:paraId="3BD599CA" w14:textId="77777777" w:rsidR="002067D5" w:rsidRPr="00000A45" w:rsidRDefault="002067D5" w:rsidP="00D74BE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105DBB" w14:textId="7D8D6341" w:rsidR="00DE4A5F" w:rsidRDefault="00DE4A5F">
    <w:pPr>
      <w:pStyle w:val="Footer"/>
    </w:pPr>
    <w:r w:rsidRPr="001C56B3">
      <w:rPr>
        <w:noProof/>
      </w:rPr>
      <w:drawing>
        <wp:anchor distT="0" distB="0" distL="114300" distR="114300" simplePos="0" relativeHeight="251691008" behindDoc="1" locked="0" layoutInCell="1" allowOverlap="1" wp14:anchorId="3425ABC0" wp14:editId="06844427">
          <wp:simplePos x="0" y="0"/>
          <wp:positionH relativeFrom="column">
            <wp:posOffset>-2026932</wp:posOffset>
          </wp:positionH>
          <wp:positionV relativeFrom="paragraph">
            <wp:posOffset>-3200269</wp:posOffset>
          </wp:positionV>
          <wp:extent cx="8539083" cy="3960000"/>
          <wp:effectExtent l="0" t="0" r="0" b="0"/>
          <wp:wrapNone/>
          <wp:docPr id="4" name="Google Shape;63;p14">
            <a:extLst xmlns:a="http://schemas.openxmlformats.org/drawingml/2006/main">
              <a:ext uri="{FF2B5EF4-FFF2-40B4-BE49-F238E27FC236}">
                <a16:creationId xmlns:a16="http://schemas.microsoft.com/office/drawing/2014/main" id="{4EBC5988-F374-431A-9581-1D1154E7C1A2}"/>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oogle Shape;63;p14">
                    <a:extLst>
                      <a:ext uri="{FF2B5EF4-FFF2-40B4-BE49-F238E27FC236}">
                        <a16:creationId xmlns:a16="http://schemas.microsoft.com/office/drawing/2014/main" id="{4EBC5988-F374-431A-9581-1D1154E7C1A2}"/>
                      </a:ext>
                    </a:extLst>
                  </pic:cNvPr>
                  <pic:cNvPicPr preferRelativeResize="0"/>
                </pic:nvPicPr>
                <pic:blipFill rotWithShape="1">
                  <a:blip r:embed="rId1">
                    <a:alphaModFix amt="12000"/>
                    <a:extLst>
                      <a:ext uri="{28A0092B-C50C-407E-A947-70E740481C1C}">
                        <a14:useLocalDpi xmlns:a14="http://schemas.microsoft.com/office/drawing/2010/main" val="0"/>
                      </a:ext>
                    </a:extLst>
                  </a:blip>
                  <a:srcRect l="6419" t="9210" b="6208"/>
                  <a:stretch/>
                </pic:blipFill>
                <pic:spPr>
                  <a:xfrm>
                    <a:off x="0" y="0"/>
                    <a:ext cx="8539083" cy="396000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01C5D5" w14:textId="77777777" w:rsidR="007D1F07" w:rsidRDefault="007D1F07" w:rsidP="00D74BED">
      <w:r>
        <w:separator/>
      </w:r>
    </w:p>
  </w:footnote>
  <w:footnote w:type="continuationSeparator" w:id="0">
    <w:p w14:paraId="1B918060" w14:textId="77777777" w:rsidR="007D1F07" w:rsidRDefault="007D1F07" w:rsidP="00D74BED">
      <w:r>
        <w:continuationSeparator/>
      </w:r>
    </w:p>
  </w:footnote>
  <w:footnote w:type="continuationNotice" w:id="1">
    <w:p w14:paraId="31805C37" w14:textId="77777777" w:rsidR="007D1F07" w:rsidRDefault="007D1F0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804450" w14:textId="77777777" w:rsidR="00DE4A5F" w:rsidRPr="00F20765" w:rsidRDefault="00DE4A5F" w:rsidP="00DE4A5F">
    <w:pPr>
      <w:pStyle w:val="Header"/>
      <w:tabs>
        <w:tab w:val="clear" w:pos="4536"/>
        <w:tab w:val="clear" w:pos="9072"/>
        <w:tab w:val="left" w:pos="3495"/>
        <w:tab w:val="left" w:pos="8260"/>
      </w:tabs>
    </w:pPr>
    <w:r>
      <w:rPr>
        <w:noProof/>
      </w:rPr>
      <w:drawing>
        <wp:anchor distT="0" distB="0" distL="114300" distR="114300" simplePos="0" relativeHeight="251688960" behindDoc="1" locked="0" layoutInCell="1" allowOverlap="1" wp14:anchorId="35C629E7" wp14:editId="0E4263F4">
          <wp:simplePos x="0" y="0"/>
          <wp:positionH relativeFrom="margin">
            <wp:posOffset>4142105</wp:posOffset>
          </wp:positionH>
          <wp:positionV relativeFrom="margin">
            <wp:posOffset>-987796</wp:posOffset>
          </wp:positionV>
          <wp:extent cx="2520000" cy="1122320"/>
          <wp:effectExtent l="0" t="0" r="0" b="1905"/>
          <wp:wrapNone/>
          <wp:docPr id="3" name="Kép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20000" cy="1122320"/>
                  </a:xfrm>
                  <a:prstGeom prst="rect">
                    <a:avLst/>
                  </a:prstGeom>
                  <a:noFill/>
                  <a:ln>
                    <a:noFill/>
                  </a:ln>
                </pic:spPr>
              </pic:pic>
            </a:graphicData>
          </a:graphic>
          <wp14:sizeRelH relativeFrom="page">
            <wp14:pctWidth>0</wp14:pctWidth>
          </wp14:sizeRelH>
          <wp14:sizeRelV relativeFrom="page">
            <wp14:pctHeight>0</wp14:pctHeight>
          </wp14:sizeRelV>
        </wp:anchor>
      </w:drawing>
    </w:r>
    <w:r>
      <w:tab/>
    </w:r>
    <w:r>
      <w:tab/>
    </w:r>
  </w:p>
  <w:p w14:paraId="7DC97CD0" w14:textId="77777777" w:rsidR="00DE4A5F" w:rsidRPr="00B71ED2" w:rsidRDefault="00DE4A5F" w:rsidP="00DE4A5F">
    <w:pPr>
      <w:pStyle w:val="Header"/>
    </w:pPr>
  </w:p>
  <w:p w14:paraId="048993E3" w14:textId="77777777" w:rsidR="00DE4A5F" w:rsidRDefault="00DE4A5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9D257B" w14:textId="7C4D6057" w:rsidR="00DE4A5F" w:rsidRPr="00F20765" w:rsidRDefault="00AE5EFE" w:rsidP="00DE4A5F">
    <w:pPr>
      <w:pStyle w:val="Header"/>
      <w:tabs>
        <w:tab w:val="clear" w:pos="4536"/>
        <w:tab w:val="clear" w:pos="9072"/>
        <w:tab w:val="left" w:pos="3495"/>
        <w:tab w:val="left" w:pos="8260"/>
      </w:tabs>
    </w:pPr>
    <w:bookmarkStart w:id="61" w:name="_Hlk101727976"/>
    <w:bookmarkStart w:id="62" w:name="_Hlk101727977"/>
    <w:bookmarkStart w:id="63" w:name="_Hlk101727981"/>
    <w:bookmarkStart w:id="64" w:name="_Hlk101727982"/>
    <w:bookmarkStart w:id="65" w:name="_Hlk101727984"/>
    <w:bookmarkStart w:id="66" w:name="_Hlk101727985"/>
    <w:bookmarkStart w:id="67" w:name="_Hlk101727993"/>
    <w:bookmarkStart w:id="68" w:name="_Hlk101727994"/>
    <w:bookmarkStart w:id="69" w:name="_Hlk101727996"/>
    <w:bookmarkStart w:id="70" w:name="_Hlk101727997"/>
    <w:bookmarkStart w:id="71" w:name="_Hlk101727998"/>
    <w:bookmarkStart w:id="72" w:name="_Hlk101727999"/>
    <w:bookmarkStart w:id="73" w:name="_Hlk101728000"/>
    <w:bookmarkStart w:id="74" w:name="_Hlk101728001"/>
    <w:bookmarkStart w:id="75" w:name="_Hlk101728252"/>
    <w:bookmarkStart w:id="76" w:name="_Hlk101728253"/>
    <w:r>
      <w:rPr>
        <w:rFonts w:eastAsia="Calibri" w:cs="Arial"/>
        <w:lang w:val="it-IT"/>
      </w:rPr>
      <w:t>Annex 1 of GO Membership Agreement</w:t>
    </w:r>
    <w:r>
      <w:rPr>
        <w:noProof/>
      </w:rPr>
      <w:t xml:space="preserve"> </w:t>
    </w:r>
    <w:r w:rsidR="00DE4A5F">
      <w:rPr>
        <w:noProof/>
      </w:rPr>
      <w:drawing>
        <wp:anchor distT="0" distB="0" distL="114300" distR="114300" simplePos="0" relativeHeight="251686912" behindDoc="1" locked="0" layoutInCell="1" allowOverlap="1" wp14:anchorId="6F87A87D" wp14:editId="4257B2C1">
          <wp:simplePos x="0" y="0"/>
          <wp:positionH relativeFrom="margin">
            <wp:posOffset>4142105</wp:posOffset>
          </wp:positionH>
          <wp:positionV relativeFrom="margin">
            <wp:posOffset>-987796</wp:posOffset>
          </wp:positionV>
          <wp:extent cx="2520000" cy="1122320"/>
          <wp:effectExtent l="0" t="0" r="0" b="1905"/>
          <wp:wrapNone/>
          <wp:docPr id="5" name="Kép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20000" cy="1122320"/>
                  </a:xfrm>
                  <a:prstGeom prst="rect">
                    <a:avLst/>
                  </a:prstGeom>
                  <a:noFill/>
                  <a:ln>
                    <a:noFill/>
                  </a:ln>
                </pic:spPr>
              </pic:pic>
            </a:graphicData>
          </a:graphic>
          <wp14:sizeRelH relativeFrom="page">
            <wp14:pctWidth>0</wp14:pctWidth>
          </wp14:sizeRelH>
          <wp14:sizeRelV relativeFrom="page">
            <wp14:pctHeight>0</wp14:pctHeight>
          </wp14:sizeRelV>
        </wp:anchor>
      </w:drawing>
    </w:r>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p>
  <w:p w14:paraId="34B3C48A" w14:textId="77777777" w:rsidR="00DE4A5F" w:rsidRPr="00B71ED2" w:rsidRDefault="00DE4A5F" w:rsidP="00DE4A5F">
    <w:pPr>
      <w:pStyle w:val="Header"/>
    </w:pPr>
  </w:p>
  <w:p w14:paraId="306C9571" w14:textId="77777777" w:rsidR="00DE4A5F" w:rsidRDefault="00DE4A5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11" type="#_x0000_t75" style="width:190.2pt;height:127pt" o:bullet="t">
        <v:imagedata r:id="rId1" o:title="Ceegex myíl"/>
      </v:shape>
    </w:pict>
  </w:numPicBullet>
  <w:abstractNum w:abstractNumId="0" w15:restartNumberingAfterBreak="0">
    <w:nsid w:val="0C1D55DD"/>
    <w:multiLevelType w:val="hybridMultilevel"/>
    <w:tmpl w:val="2FECCF10"/>
    <w:lvl w:ilvl="0" w:tplc="4EE07A40">
      <w:start w:val="1"/>
      <w:numFmt w:val="bullet"/>
      <w:pStyle w:val="ListParagraph"/>
      <w:lvlText w:val=""/>
      <w:lvlPicBulletId w:val="0"/>
      <w:lvlJc w:val="left"/>
      <w:pPr>
        <w:ind w:left="1440" w:hanging="360"/>
      </w:pPr>
      <w:rPr>
        <w:rFonts w:ascii="Symbol" w:hAnsi="Symbol" w:hint="default"/>
        <w:color w:val="auto"/>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1" w15:restartNumberingAfterBreak="0">
    <w:nsid w:val="118C4FB8"/>
    <w:multiLevelType w:val="hybridMultilevel"/>
    <w:tmpl w:val="E736846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1816320A"/>
    <w:multiLevelType w:val="hybridMultilevel"/>
    <w:tmpl w:val="E7368466"/>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15:restartNumberingAfterBreak="0">
    <w:nsid w:val="2826621B"/>
    <w:multiLevelType w:val="hybridMultilevel"/>
    <w:tmpl w:val="E736846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2F981C1E"/>
    <w:multiLevelType w:val="hybridMultilevel"/>
    <w:tmpl w:val="E736846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313800B4"/>
    <w:multiLevelType w:val="hybridMultilevel"/>
    <w:tmpl w:val="E736846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35E37E35"/>
    <w:multiLevelType w:val="hybridMultilevel"/>
    <w:tmpl w:val="542C8B54"/>
    <w:lvl w:ilvl="0" w:tplc="040E000F">
      <w:start w:val="1"/>
      <w:numFmt w:val="decimal"/>
      <w:lvlText w:val="%1."/>
      <w:lvlJc w:val="left"/>
      <w:pPr>
        <w:ind w:left="1080" w:hanging="360"/>
      </w:pPr>
    </w:lvl>
    <w:lvl w:ilvl="1" w:tplc="040E0019">
      <w:start w:val="1"/>
      <w:numFmt w:val="lowerLetter"/>
      <w:lvlText w:val="%2."/>
      <w:lvlJc w:val="left"/>
      <w:pPr>
        <w:ind w:left="1800" w:hanging="360"/>
      </w:pPr>
      <w:rPr>
        <w:rFonts w:cs="Times New Roman"/>
      </w:rPr>
    </w:lvl>
    <w:lvl w:ilvl="2" w:tplc="040E001B">
      <w:start w:val="1"/>
      <w:numFmt w:val="lowerRoman"/>
      <w:lvlText w:val="%3."/>
      <w:lvlJc w:val="right"/>
      <w:pPr>
        <w:ind w:left="2520" w:hanging="180"/>
      </w:pPr>
      <w:rPr>
        <w:rFonts w:cs="Times New Roman"/>
      </w:rPr>
    </w:lvl>
    <w:lvl w:ilvl="3" w:tplc="040E000F">
      <w:start w:val="1"/>
      <w:numFmt w:val="decimal"/>
      <w:lvlText w:val="%4."/>
      <w:lvlJc w:val="left"/>
      <w:pPr>
        <w:ind w:left="3240" w:hanging="360"/>
      </w:pPr>
      <w:rPr>
        <w:rFonts w:cs="Times New Roman"/>
      </w:rPr>
    </w:lvl>
    <w:lvl w:ilvl="4" w:tplc="040E0019">
      <w:start w:val="1"/>
      <w:numFmt w:val="lowerLetter"/>
      <w:lvlText w:val="%5."/>
      <w:lvlJc w:val="left"/>
      <w:pPr>
        <w:ind w:left="3960" w:hanging="360"/>
      </w:pPr>
      <w:rPr>
        <w:rFonts w:cs="Times New Roman"/>
      </w:rPr>
    </w:lvl>
    <w:lvl w:ilvl="5" w:tplc="040E001B">
      <w:start w:val="1"/>
      <w:numFmt w:val="lowerRoman"/>
      <w:lvlText w:val="%6."/>
      <w:lvlJc w:val="right"/>
      <w:pPr>
        <w:ind w:left="4680" w:hanging="180"/>
      </w:pPr>
      <w:rPr>
        <w:rFonts w:cs="Times New Roman"/>
      </w:rPr>
    </w:lvl>
    <w:lvl w:ilvl="6" w:tplc="040E000F">
      <w:start w:val="1"/>
      <w:numFmt w:val="decimal"/>
      <w:lvlText w:val="%7."/>
      <w:lvlJc w:val="left"/>
      <w:pPr>
        <w:ind w:left="5400" w:hanging="360"/>
      </w:pPr>
      <w:rPr>
        <w:rFonts w:cs="Times New Roman"/>
      </w:rPr>
    </w:lvl>
    <w:lvl w:ilvl="7" w:tplc="040E0019">
      <w:start w:val="1"/>
      <w:numFmt w:val="lowerLetter"/>
      <w:lvlText w:val="%8."/>
      <w:lvlJc w:val="left"/>
      <w:pPr>
        <w:ind w:left="6120" w:hanging="360"/>
      </w:pPr>
      <w:rPr>
        <w:rFonts w:cs="Times New Roman"/>
      </w:rPr>
    </w:lvl>
    <w:lvl w:ilvl="8" w:tplc="040E001B">
      <w:start w:val="1"/>
      <w:numFmt w:val="lowerRoman"/>
      <w:lvlText w:val="%9."/>
      <w:lvlJc w:val="right"/>
      <w:pPr>
        <w:ind w:left="6840" w:hanging="180"/>
      </w:pPr>
      <w:rPr>
        <w:rFonts w:cs="Times New Roman"/>
      </w:rPr>
    </w:lvl>
  </w:abstractNum>
  <w:abstractNum w:abstractNumId="7" w15:restartNumberingAfterBreak="0">
    <w:nsid w:val="4539546A"/>
    <w:multiLevelType w:val="multilevel"/>
    <w:tmpl w:val="EE803A58"/>
    <w:lvl w:ilvl="0">
      <w:start w:val="1"/>
      <w:numFmt w:val="decimal"/>
      <w:lvlText w:val="%1."/>
      <w:lvlJc w:val="left"/>
      <w:pPr>
        <w:ind w:left="284" w:hanging="284"/>
      </w:pPr>
      <w:rPr>
        <w:rFonts w:ascii="Arial" w:hAnsi="Arial" w:hint="default"/>
        <w:b/>
        <w:i w:val="0"/>
        <w:sz w:val="24"/>
      </w:rPr>
    </w:lvl>
    <w:lvl w:ilvl="1">
      <w:start w:val="1"/>
      <w:numFmt w:val="lowerLetter"/>
      <w:lvlText w:val="%2."/>
      <w:lvlJc w:val="left"/>
      <w:pPr>
        <w:ind w:left="1361" w:hanging="284"/>
      </w:pPr>
      <w:rPr>
        <w:rFonts w:hint="default"/>
      </w:rPr>
    </w:lvl>
    <w:lvl w:ilvl="2">
      <w:start w:val="1"/>
      <w:numFmt w:val="lowerRoman"/>
      <w:lvlText w:val="%3."/>
      <w:lvlJc w:val="right"/>
      <w:pPr>
        <w:ind w:left="2438" w:hanging="284"/>
      </w:pPr>
      <w:rPr>
        <w:rFonts w:hint="default"/>
      </w:rPr>
    </w:lvl>
    <w:lvl w:ilvl="3">
      <w:start w:val="1"/>
      <w:numFmt w:val="decimal"/>
      <w:lvlText w:val="%4."/>
      <w:lvlJc w:val="left"/>
      <w:pPr>
        <w:ind w:left="3515" w:hanging="284"/>
      </w:pPr>
      <w:rPr>
        <w:rFonts w:hint="default"/>
      </w:rPr>
    </w:lvl>
    <w:lvl w:ilvl="4">
      <w:start w:val="1"/>
      <w:numFmt w:val="lowerLetter"/>
      <w:lvlText w:val="%5."/>
      <w:lvlJc w:val="left"/>
      <w:pPr>
        <w:ind w:left="4592" w:hanging="284"/>
      </w:pPr>
      <w:rPr>
        <w:rFonts w:hint="default"/>
      </w:rPr>
    </w:lvl>
    <w:lvl w:ilvl="5">
      <w:start w:val="1"/>
      <w:numFmt w:val="lowerRoman"/>
      <w:lvlText w:val="%6."/>
      <w:lvlJc w:val="right"/>
      <w:pPr>
        <w:ind w:left="5669" w:hanging="284"/>
      </w:pPr>
      <w:rPr>
        <w:rFonts w:hint="default"/>
      </w:rPr>
    </w:lvl>
    <w:lvl w:ilvl="6">
      <w:start w:val="1"/>
      <w:numFmt w:val="decimal"/>
      <w:lvlText w:val="%7."/>
      <w:lvlJc w:val="left"/>
      <w:pPr>
        <w:ind w:left="6746" w:hanging="284"/>
      </w:pPr>
      <w:rPr>
        <w:rFonts w:hint="default"/>
      </w:rPr>
    </w:lvl>
    <w:lvl w:ilvl="7">
      <w:start w:val="1"/>
      <w:numFmt w:val="lowerLetter"/>
      <w:lvlText w:val="%8."/>
      <w:lvlJc w:val="left"/>
      <w:pPr>
        <w:ind w:left="7823" w:hanging="284"/>
      </w:pPr>
      <w:rPr>
        <w:rFonts w:hint="default"/>
      </w:rPr>
    </w:lvl>
    <w:lvl w:ilvl="8">
      <w:start w:val="1"/>
      <w:numFmt w:val="lowerRoman"/>
      <w:lvlText w:val="%9."/>
      <w:lvlJc w:val="right"/>
      <w:pPr>
        <w:ind w:left="8900" w:hanging="284"/>
      </w:pPr>
      <w:rPr>
        <w:rFonts w:hint="default"/>
      </w:rPr>
    </w:lvl>
  </w:abstractNum>
  <w:abstractNum w:abstractNumId="8" w15:restartNumberingAfterBreak="0">
    <w:nsid w:val="540B65C8"/>
    <w:multiLevelType w:val="multilevel"/>
    <w:tmpl w:val="E8F45490"/>
    <w:lvl w:ilvl="0">
      <w:start w:val="1"/>
      <w:numFmt w:val="decimal"/>
      <w:pStyle w:val="Heading1"/>
      <w:lvlText w:val="%1."/>
      <w:lvlJc w:val="left"/>
      <w:pPr>
        <w:ind w:left="431" w:hanging="431"/>
      </w:pPr>
      <w:rPr>
        <w:rFonts w:ascii="Arial" w:hAnsi="Arial" w:hint="default"/>
        <w:b/>
        <w:i w:val="0"/>
        <w:color w:val="0091AE"/>
        <w:sz w:val="24"/>
      </w:rPr>
    </w:lvl>
    <w:lvl w:ilvl="1">
      <w:start w:val="1"/>
      <w:numFmt w:val="decimal"/>
      <w:pStyle w:val="Heading2"/>
      <w:lvlText w:val="%1.%2."/>
      <w:lvlJc w:val="left"/>
      <w:pPr>
        <w:ind w:left="6464" w:hanging="652"/>
      </w:pPr>
      <w:rPr>
        <w:rFonts w:hint="default"/>
        <w:b/>
      </w:rPr>
    </w:lvl>
    <w:lvl w:ilvl="2">
      <w:start w:val="1"/>
      <w:numFmt w:val="decimal"/>
      <w:pStyle w:val="Heading3"/>
      <w:lvlText w:val="%1.%2.%3."/>
      <w:lvlJc w:val="left"/>
      <w:pPr>
        <w:ind w:left="851" w:hanging="851"/>
      </w:pPr>
      <w:rPr>
        <w:rFonts w:hint="default"/>
      </w:rPr>
    </w:lvl>
    <w:lvl w:ilvl="3">
      <w:start w:val="1"/>
      <w:numFmt w:val="decimal"/>
      <w:pStyle w:val="Heading4"/>
      <w:lvlText w:val="%1.%2.%3.%4."/>
      <w:lvlJc w:val="left"/>
      <w:pPr>
        <w:ind w:left="1049" w:hanging="1049"/>
      </w:pPr>
      <w:rPr>
        <w:rFonts w:hint="default"/>
      </w:rPr>
    </w:lvl>
    <w:lvl w:ilvl="4">
      <w:start w:val="1"/>
      <w:numFmt w:val="decimal"/>
      <w:pStyle w:val="Heading5"/>
      <w:lvlText w:val="%1.%2.%3.%4.%5."/>
      <w:lvlJc w:val="left"/>
      <w:pPr>
        <w:ind w:left="1247" w:hanging="1247"/>
      </w:pPr>
      <w:rPr>
        <w:rFonts w:hint="default"/>
      </w:rPr>
    </w:lvl>
    <w:lvl w:ilvl="5">
      <w:start w:val="1"/>
      <w:numFmt w:val="decimal"/>
      <w:pStyle w:val="Heading6"/>
      <w:lvlText w:val="%1.%2.%3.%4.%5.%6."/>
      <w:lvlJc w:val="left"/>
      <w:pPr>
        <w:ind w:left="1446" w:hanging="1446"/>
      </w:pPr>
      <w:rPr>
        <w:rFonts w:hint="default"/>
      </w:rPr>
    </w:lvl>
    <w:lvl w:ilvl="6">
      <w:start w:val="1"/>
      <w:numFmt w:val="decimal"/>
      <w:pStyle w:val="Heading7"/>
      <w:lvlText w:val="%1.%2.%3.%4.%5.%6.%7."/>
      <w:lvlJc w:val="left"/>
      <w:pPr>
        <w:ind w:left="1644" w:hanging="1644"/>
      </w:pPr>
      <w:rPr>
        <w:rFonts w:hint="default"/>
      </w:rPr>
    </w:lvl>
    <w:lvl w:ilvl="7">
      <w:start w:val="1"/>
      <w:numFmt w:val="decimal"/>
      <w:pStyle w:val="Heading8"/>
      <w:lvlText w:val="%1.%2.%3.%4.%5.%6.%7.%8."/>
      <w:lvlJc w:val="left"/>
      <w:pPr>
        <w:ind w:left="1843" w:hanging="1843"/>
      </w:pPr>
      <w:rPr>
        <w:rFonts w:hint="default"/>
      </w:rPr>
    </w:lvl>
    <w:lvl w:ilvl="8">
      <w:start w:val="1"/>
      <w:numFmt w:val="decimal"/>
      <w:pStyle w:val="Heading9"/>
      <w:lvlText w:val="%1.%2.%3.%4.%5.%6.%7.%8.%9."/>
      <w:lvlJc w:val="left"/>
      <w:pPr>
        <w:ind w:left="2013" w:hanging="2013"/>
      </w:pPr>
      <w:rPr>
        <w:rFonts w:hint="default"/>
      </w:rPr>
    </w:lvl>
  </w:abstractNum>
  <w:abstractNum w:abstractNumId="9" w15:restartNumberingAfterBreak="0">
    <w:nsid w:val="5774465F"/>
    <w:multiLevelType w:val="hybridMultilevel"/>
    <w:tmpl w:val="C32C2C22"/>
    <w:lvl w:ilvl="0" w:tplc="D50CC980">
      <w:start w:val="1"/>
      <w:numFmt w:val="decimal"/>
      <w:lvlText w:val="%1."/>
      <w:lvlJc w:val="left"/>
      <w:pPr>
        <w:ind w:left="936" w:hanging="360"/>
      </w:pPr>
      <w:rPr>
        <w:rFonts w:hint="default"/>
      </w:rPr>
    </w:lvl>
    <w:lvl w:ilvl="1" w:tplc="040E0019">
      <w:start w:val="1"/>
      <w:numFmt w:val="lowerLetter"/>
      <w:lvlText w:val="%2."/>
      <w:lvlJc w:val="left"/>
      <w:pPr>
        <w:ind w:left="1656" w:hanging="360"/>
      </w:pPr>
    </w:lvl>
    <w:lvl w:ilvl="2" w:tplc="040E001B" w:tentative="1">
      <w:start w:val="1"/>
      <w:numFmt w:val="lowerRoman"/>
      <w:lvlText w:val="%3."/>
      <w:lvlJc w:val="right"/>
      <w:pPr>
        <w:ind w:left="2376" w:hanging="180"/>
      </w:pPr>
    </w:lvl>
    <w:lvl w:ilvl="3" w:tplc="040E000F" w:tentative="1">
      <w:start w:val="1"/>
      <w:numFmt w:val="decimal"/>
      <w:lvlText w:val="%4."/>
      <w:lvlJc w:val="left"/>
      <w:pPr>
        <w:ind w:left="3096" w:hanging="360"/>
      </w:pPr>
    </w:lvl>
    <w:lvl w:ilvl="4" w:tplc="040E0019" w:tentative="1">
      <w:start w:val="1"/>
      <w:numFmt w:val="lowerLetter"/>
      <w:lvlText w:val="%5."/>
      <w:lvlJc w:val="left"/>
      <w:pPr>
        <w:ind w:left="3816" w:hanging="360"/>
      </w:pPr>
    </w:lvl>
    <w:lvl w:ilvl="5" w:tplc="040E001B" w:tentative="1">
      <w:start w:val="1"/>
      <w:numFmt w:val="lowerRoman"/>
      <w:lvlText w:val="%6."/>
      <w:lvlJc w:val="right"/>
      <w:pPr>
        <w:ind w:left="4536" w:hanging="180"/>
      </w:pPr>
    </w:lvl>
    <w:lvl w:ilvl="6" w:tplc="040E000F" w:tentative="1">
      <w:start w:val="1"/>
      <w:numFmt w:val="decimal"/>
      <w:lvlText w:val="%7."/>
      <w:lvlJc w:val="left"/>
      <w:pPr>
        <w:ind w:left="5256" w:hanging="360"/>
      </w:pPr>
    </w:lvl>
    <w:lvl w:ilvl="7" w:tplc="040E0019" w:tentative="1">
      <w:start w:val="1"/>
      <w:numFmt w:val="lowerLetter"/>
      <w:lvlText w:val="%8."/>
      <w:lvlJc w:val="left"/>
      <w:pPr>
        <w:ind w:left="5976" w:hanging="360"/>
      </w:pPr>
    </w:lvl>
    <w:lvl w:ilvl="8" w:tplc="040E001B" w:tentative="1">
      <w:start w:val="1"/>
      <w:numFmt w:val="lowerRoman"/>
      <w:lvlText w:val="%9."/>
      <w:lvlJc w:val="right"/>
      <w:pPr>
        <w:ind w:left="6696" w:hanging="180"/>
      </w:pPr>
    </w:lvl>
  </w:abstractNum>
  <w:abstractNum w:abstractNumId="10" w15:restartNumberingAfterBreak="0">
    <w:nsid w:val="578D0844"/>
    <w:multiLevelType w:val="hybridMultilevel"/>
    <w:tmpl w:val="E736846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5E2C11AE"/>
    <w:multiLevelType w:val="hybridMultilevel"/>
    <w:tmpl w:val="E736846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650A70F2"/>
    <w:multiLevelType w:val="hybridMultilevel"/>
    <w:tmpl w:val="0AA0F8D0"/>
    <w:lvl w:ilvl="0" w:tplc="6C4E8678">
      <w:start w:val="1"/>
      <w:numFmt w:val="decimal"/>
      <w:lvlText w:val="%1."/>
      <w:lvlJc w:val="left"/>
      <w:pPr>
        <w:ind w:left="936" w:hanging="360"/>
      </w:pPr>
      <w:rPr>
        <w:rFonts w:hint="default"/>
      </w:rPr>
    </w:lvl>
    <w:lvl w:ilvl="1" w:tplc="040E0019">
      <w:start w:val="1"/>
      <w:numFmt w:val="lowerLetter"/>
      <w:lvlText w:val="%2."/>
      <w:lvlJc w:val="left"/>
      <w:pPr>
        <w:ind w:left="1656" w:hanging="360"/>
      </w:pPr>
    </w:lvl>
    <w:lvl w:ilvl="2" w:tplc="040E001B" w:tentative="1">
      <w:start w:val="1"/>
      <w:numFmt w:val="lowerRoman"/>
      <w:lvlText w:val="%3."/>
      <w:lvlJc w:val="right"/>
      <w:pPr>
        <w:ind w:left="2376" w:hanging="180"/>
      </w:pPr>
    </w:lvl>
    <w:lvl w:ilvl="3" w:tplc="040E000F" w:tentative="1">
      <w:start w:val="1"/>
      <w:numFmt w:val="decimal"/>
      <w:lvlText w:val="%4."/>
      <w:lvlJc w:val="left"/>
      <w:pPr>
        <w:ind w:left="3096" w:hanging="360"/>
      </w:pPr>
    </w:lvl>
    <w:lvl w:ilvl="4" w:tplc="040E0019" w:tentative="1">
      <w:start w:val="1"/>
      <w:numFmt w:val="lowerLetter"/>
      <w:lvlText w:val="%5."/>
      <w:lvlJc w:val="left"/>
      <w:pPr>
        <w:ind w:left="3816" w:hanging="360"/>
      </w:pPr>
    </w:lvl>
    <w:lvl w:ilvl="5" w:tplc="040E001B" w:tentative="1">
      <w:start w:val="1"/>
      <w:numFmt w:val="lowerRoman"/>
      <w:lvlText w:val="%6."/>
      <w:lvlJc w:val="right"/>
      <w:pPr>
        <w:ind w:left="4536" w:hanging="180"/>
      </w:pPr>
    </w:lvl>
    <w:lvl w:ilvl="6" w:tplc="040E000F" w:tentative="1">
      <w:start w:val="1"/>
      <w:numFmt w:val="decimal"/>
      <w:lvlText w:val="%7."/>
      <w:lvlJc w:val="left"/>
      <w:pPr>
        <w:ind w:left="5256" w:hanging="360"/>
      </w:pPr>
    </w:lvl>
    <w:lvl w:ilvl="7" w:tplc="040E0019" w:tentative="1">
      <w:start w:val="1"/>
      <w:numFmt w:val="lowerLetter"/>
      <w:lvlText w:val="%8."/>
      <w:lvlJc w:val="left"/>
      <w:pPr>
        <w:ind w:left="5976" w:hanging="360"/>
      </w:pPr>
    </w:lvl>
    <w:lvl w:ilvl="8" w:tplc="040E001B" w:tentative="1">
      <w:start w:val="1"/>
      <w:numFmt w:val="lowerRoman"/>
      <w:lvlText w:val="%9."/>
      <w:lvlJc w:val="right"/>
      <w:pPr>
        <w:ind w:left="6696" w:hanging="180"/>
      </w:pPr>
    </w:lvl>
  </w:abstractNum>
  <w:abstractNum w:abstractNumId="13" w15:restartNumberingAfterBreak="0">
    <w:nsid w:val="67946B15"/>
    <w:multiLevelType w:val="hybridMultilevel"/>
    <w:tmpl w:val="88F20E30"/>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14" w15:restartNumberingAfterBreak="0">
    <w:nsid w:val="78FF29DF"/>
    <w:multiLevelType w:val="hybridMultilevel"/>
    <w:tmpl w:val="01402F42"/>
    <w:lvl w:ilvl="0" w:tplc="F9303600">
      <w:start w:val="1"/>
      <w:numFmt w:val="bullet"/>
      <w:lvlText w:val=""/>
      <w:lvlJc w:val="left"/>
      <w:pPr>
        <w:ind w:left="720" w:hanging="360"/>
      </w:pPr>
      <w:rPr>
        <w:rFonts w:ascii="Wingdings" w:hAnsi="Wingdings" w:hint="default"/>
        <w:color w:val="31849B"/>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16cid:durableId="191498943">
    <w:abstractNumId w:val="7"/>
  </w:num>
  <w:num w:numId="2" w16cid:durableId="148754908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904368604">
    <w:abstractNumId w:val="8"/>
  </w:num>
  <w:num w:numId="4" w16cid:durableId="1008826355">
    <w:abstractNumId w:val="13"/>
  </w:num>
  <w:num w:numId="5" w16cid:durableId="317080379">
    <w:abstractNumId w:val="0"/>
  </w:num>
  <w:num w:numId="6" w16cid:durableId="508369431">
    <w:abstractNumId w:val="9"/>
  </w:num>
  <w:num w:numId="7" w16cid:durableId="223762090">
    <w:abstractNumId w:val="12"/>
  </w:num>
  <w:num w:numId="8" w16cid:durableId="893274502">
    <w:abstractNumId w:val="8"/>
  </w:num>
  <w:num w:numId="9" w16cid:durableId="71972365">
    <w:abstractNumId w:val="8"/>
  </w:num>
  <w:num w:numId="10" w16cid:durableId="319847348">
    <w:abstractNumId w:val="8"/>
  </w:num>
  <w:num w:numId="11" w16cid:durableId="1756393002">
    <w:abstractNumId w:val="8"/>
  </w:num>
  <w:num w:numId="12" w16cid:durableId="86194531">
    <w:abstractNumId w:val="8"/>
  </w:num>
  <w:num w:numId="13" w16cid:durableId="455375317">
    <w:abstractNumId w:val="8"/>
  </w:num>
  <w:num w:numId="14" w16cid:durableId="798769705">
    <w:abstractNumId w:val="14"/>
  </w:num>
  <w:num w:numId="15" w16cid:durableId="1447044932">
    <w:abstractNumId w:val="2"/>
  </w:num>
  <w:num w:numId="16" w16cid:durableId="618952916">
    <w:abstractNumId w:val="10"/>
  </w:num>
  <w:num w:numId="17" w16cid:durableId="1066876645">
    <w:abstractNumId w:val="1"/>
  </w:num>
  <w:num w:numId="18" w16cid:durableId="621813248">
    <w:abstractNumId w:val="5"/>
  </w:num>
  <w:num w:numId="19" w16cid:durableId="695272249">
    <w:abstractNumId w:val="11"/>
  </w:num>
  <w:num w:numId="20" w16cid:durableId="1206600734">
    <w:abstractNumId w:val="4"/>
  </w:num>
  <w:num w:numId="21" w16cid:durableId="1840735771">
    <w:abstractNumId w:val="3"/>
  </w:num>
  <w:num w:numId="22" w16cid:durableId="188667802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74AA"/>
    <w:rsid w:val="00000A45"/>
    <w:rsid w:val="000111C5"/>
    <w:rsid w:val="00034772"/>
    <w:rsid w:val="00036F20"/>
    <w:rsid w:val="00042DC0"/>
    <w:rsid w:val="000674AA"/>
    <w:rsid w:val="000977F4"/>
    <w:rsid w:val="000A68AB"/>
    <w:rsid w:val="00116A3C"/>
    <w:rsid w:val="00132299"/>
    <w:rsid w:val="001726A7"/>
    <w:rsid w:val="00180FA6"/>
    <w:rsid w:val="001846B3"/>
    <w:rsid w:val="001A317B"/>
    <w:rsid w:val="001B1C90"/>
    <w:rsid w:val="001B2E8A"/>
    <w:rsid w:val="001C3C7A"/>
    <w:rsid w:val="001E785D"/>
    <w:rsid w:val="002009DF"/>
    <w:rsid w:val="002067D5"/>
    <w:rsid w:val="00221CBA"/>
    <w:rsid w:val="002269AF"/>
    <w:rsid w:val="00247C3A"/>
    <w:rsid w:val="00251714"/>
    <w:rsid w:val="00253D76"/>
    <w:rsid w:val="0025499F"/>
    <w:rsid w:val="002673B8"/>
    <w:rsid w:val="002A55D4"/>
    <w:rsid w:val="002B6F5A"/>
    <w:rsid w:val="002C6A3B"/>
    <w:rsid w:val="002D03F4"/>
    <w:rsid w:val="002E5C57"/>
    <w:rsid w:val="002E6476"/>
    <w:rsid w:val="002F0B79"/>
    <w:rsid w:val="003134D2"/>
    <w:rsid w:val="00334BE1"/>
    <w:rsid w:val="00337D36"/>
    <w:rsid w:val="00354048"/>
    <w:rsid w:val="003A3DF9"/>
    <w:rsid w:val="003A5CC2"/>
    <w:rsid w:val="003B75B3"/>
    <w:rsid w:val="003C1593"/>
    <w:rsid w:val="00410E87"/>
    <w:rsid w:val="00443DCD"/>
    <w:rsid w:val="004C6043"/>
    <w:rsid w:val="004E47E1"/>
    <w:rsid w:val="00510324"/>
    <w:rsid w:val="00552C00"/>
    <w:rsid w:val="005616B3"/>
    <w:rsid w:val="00567A16"/>
    <w:rsid w:val="00573153"/>
    <w:rsid w:val="00581296"/>
    <w:rsid w:val="005A4140"/>
    <w:rsid w:val="0060531D"/>
    <w:rsid w:val="0061291F"/>
    <w:rsid w:val="00625F5D"/>
    <w:rsid w:val="0062700E"/>
    <w:rsid w:val="00643367"/>
    <w:rsid w:val="00663B38"/>
    <w:rsid w:val="006946C4"/>
    <w:rsid w:val="006E598E"/>
    <w:rsid w:val="006F7710"/>
    <w:rsid w:val="00715AEE"/>
    <w:rsid w:val="00716838"/>
    <w:rsid w:val="0071699C"/>
    <w:rsid w:val="00762571"/>
    <w:rsid w:val="00770121"/>
    <w:rsid w:val="007B20B1"/>
    <w:rsid w:val="007C5A26"/>
    <w:rsid w:val="007D1F07"/>
    <w:rsid w:val="007D693C"/>
    <w:rsid w:val="008151CB"/>
    <w:rsid w:val="008729F8"/>
    <w:rsid w:val="0088026C"/>
    <w:rsid w:val="00880D91"/>
    <w:rsid w:val="00891DD9"/>
    <w:rsid w:val="00892CDE"/>
    <w:rsid w:val="008A3EF9"/>
    <w:rsid w:val="008D066A"/>
    <w:rsid w:val="008D1E77"/>
    <w:rsid w:val="008E438E"/>
    <w:rsid w:val="00964D81"/>
    <w:rsid w:val="00981897"/>
    <w:rsid w:val="00984973"/>
    <w:rsid w:val="00987199"/>
    <w:rsid w:val="00996DAC"/>
    <w:rsid w:val="009D4620"/>
    <w:rsid w:val="009E7879"/>
    <w:rsid w:val="00A10063"/>
    <w:rsid w:val="00A106C9"/>
    <w:rsid w:val="00A10FD9"/>
    <w:rsid w:val="00A12D69"/>
    <w:rsid w:val="00A25788"/>
    <w:rsid w:val="00A44CBB"/>
    <w:rsid w:val="00A54B98"/>
    <w:rsid w:val="00A56050"/>
    <w:rsid w:val="00A61268"/>
    <w:rsid w:val="00A73B03"/>
    <w:rsid w:val="00A7704E"/>
    <w:rsid w:val="00A870AE"/>
    <w:rsid w:val="00AC119D"/>
    <w:rsid w:val="00AC6573"/>
    <w:rsid w:val="00AE4CB0"/>
    <w:rsid w:val="00AE5EFE"/>
    <w:rsid w:val="00AE70F9"/>
    <w:rsid w:val="00B128FC"/>
    <w:rsid w:val="00B71ED2"/>
    <w:rsid w:val="00B97618"/>
    <w:rsid w:val="00BB55F2"/>
    <w:rsid w:val="00BD1BF9"/>
    <w:rsid w:val="00BE514C"/>
    <w:rsid w:val="00BF515C"/>
    <w:rsid w:val="00C1656F"/>
    <w:rsid w:val="00C1750B"/>
    <w:rsid w:val="00C233D0"/>
    <w:rsid w:val="00C268A3"/>
    <w:rsid w:val="00C26E18"/>
    <w:rsid w:val="00C31B65"/>
    <w:rsid w:val="00C47D5E"/>
    <w:rsid w:val="00C73A82"/>
    <w:rsid w:val="00C8617C"/>
    <w:rsid w:val="00CC0FD1"/>
    <w:rsid w:val="00CC1871"/>
    <w:rsid w:val="00CC66D8"/>
    <w:rsid w:val="00CD7006"/>
    <w:rsid w:val="00CD7610"/>
    <w:rsid w:val="00D0237E"/>
    <w:rsid w:val="00D0587C"/>
    <w:rsid w:val="00D36DAA"/>
    <w:rsid w:val="00D51C1D"/>
    <w:rsid w:val="00D74BED"/>
    <w:rsid w:val="00DC0A01"/>
    <w:rsid w:val="00DE4A5F"/>
    <w:rsid w:val="00E133FE"/>
    <w:rsid w:val="00E221FF"/>
    <w:rsid w:val="00E31AA8"/>
    <w:rsid w:val="00EC02DA"/>
    <w:rsid w:val="00F54841"/>
    <w:rsid w:val="00F55B68"/>
    <w:rsid w:val="00F6691A"/>
    <w:rsid w:val="00F84BA1"/>
    <w:rsid w:val="00FA0C47"/>
    <w:rsid w:val="00FA613C"/>
    <w:rsid w:val="00FB5ABC"/>
    <w:rsid w:val="00FF3735"/>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E6EBCE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HAnsi"/>
        <w:sz w:val="22"/>
        <w:szCs w:val="22"/>
        <w:lang w:val="hu-H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2" w:unhideWhenUsed="1" w:qFormat="1"/>
    <w:lsdException w:name="heading 3" w:semiHidden="1" w:uiPriority="3" w:unhideWhenUsed="1" w:qFormat="1"/>
    <w:lsdException w:name="heading 4" w:semiHidden="1" w:uiPriority="4" w:unhideWhenUsed="1" w:qFormat="1"/>
    <w:lsdException w:name="heading 5" w:semiHidden="1" w:uiPriority="5" w:unhideWhenUsed="1" w:qFormat="1"/>
    <w:lsdException w:name="heading 6" w:semiHidden="1" w:uiPriority="6" w:unhideWhenUsed="1" w:qFormat="1"/>
    <w:lsdException w:name="heading 7" w:semiHidden="1" w:uiPriority="7" w:unhideWhenUsed="1" w:qFormat="1"/>
    <w:lsdException w:name="heading 8" w:semiHidden="1" w:uiPriority="8"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lsdException w:name="Emphasis" w:uiPriority="12"/>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3"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lsdException w:name="Book Title" w:semiHidden="1"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674AA"/>
    <w:pPr>
      <w:spacing w:after="120" w:line="264" w:lineRule="auto"/>
      <w:jc w:val="both"/>
    </w:pPr>
    <w:rPr>
      <w:rFonts w:ascii="Arial" w:hAnsi="Arial"/>
    </w:rPr>
  </w:style>
  <w:style w:type="paragraph" w:styleId="Heading1">
    <w:name w:val="heading 1"/>
    <w:basedOn w:val="Normal"/>
    <w:next w:val="Normal"/>
    <w:link w:val="Heading1Char"/>
    <w:uiPriority w:val="1"/>
    <w:qFormat/>
    <w:rsid w:val="008729F8"/>
    <w:pPr>
      <w:keepNext/>
      <w:keepLines/>
      <w:numPr>
        <w:numId w:val="3"/>
      </w:numPr>
      <w:spacing w:before="120"/>
      <w:outlineLvl w:val="0"/>
    </w:pPr>
    <w:rPr>
      <w:rFonts w:eastAsiaTheme="majorEastAsia" w:cstheme="majorBidi"/>
      <w:b/>
      <w:smallCaps/>
      <w:color w:val="AA2454"/>
      <w:szCs w:val="32"/>
    </w:rPr>
  </w:style>
  <w:style w:type="paragraph" w:styleId="Heading2">
    <w:name w:val="heading 2"/>
    <w:basedOn w:val="Heading1"/>
    <w:next w:val="Normal"/>
    <w:link w:val="Heading2Char"/>
    <w:uiPriority w:val="2"/>
    <w:qFormat/>
    <w:rsid w:val="008729F8"/>
    <w:pPr>
      <w:numPr>
        <w:ilvl w:val="1"/>
      </w:numPr>
      <w:ind w:left="652"/>
      <w:outlineLvl w:val="1"/>
    </w:pPr>
  </w:style>
  <w:style w:type="paragraph" w:styleId="Heading3">
    <w:name w:val="heading 3"/>
    <w:basedOn w:val="Heading2"/>
    <w:next w:val="Normal"/>
    <w:link w:val="Heading3Char"/>
    <w:uiPriority w:val="3"/>
    <w:qFormat/>
    <w:rsid w:val="008729F8"/>
    <w:pPr>
      <w:numPr>
        <w:ilvl w:val="2"/>
      </w:numPr>
      <w:outlineLvl w:val="2"/>
    </w:pPr>
  </w:style>
  <w:style w:type="paragraph" w:styleId="Heading4">
    <w:name w:val="heading 4"/>
    <w:basedOn w:val="Heading2"/>
    <w:next w:val="Normal"/>
    <w:link w:val="Heading4Char"/>
    <w:uiPriority w:val="4"/>
    <w:semiHidden/>
    <w:qFormat/>
    <w:rsid w:val="008729F8"/>
    <w:pPr>
      <w:numPr>
        <w:ilvl w:val="3"/>
      </w:numPr>
      <w:outlineLvl w:val="3"/>
    </w:pPr>
  </w:style>
  <w:style w:type="paragraph" w:styleId="Heading5">
    <w:name w:val="heading 5"/>
    <w:basedOn w:val="Heading9"/>
    <w:next w:val="Normal"/>
    <w:link w:val="Heading5Char"/>
    <w:uiPriority w:val="5"/>
    <w:semiHidden/>
    <w:qFormat/>
    <w:rsid w:val="00D0587C"/>
    <w:pPr>
      <w:numPr>
        <w:ilvl w:val="4"/>
      </w:numPr>
      <w:outlineLvl w:val="4"/>
    </w:pPr>
  </w:style>
  <w:style w:type="paragraph" w:styleId="Heading6">
    <w:name w:val="heading 6"/>
    <w:basedOn w:val="Heading4"/>
    <w:next w:val="Normal"/>
    <w:link w:val="Heading6Char"/>
    <w:uiPriority w:val="6"/>
    <w:semiHidden/>
    <w:qFormat/>
    <w:rsid w:val="00D0587C"/>
    <w:pPr>
      <w:numPr>
        <w:ilvl w:val="5"/>
      </w:numPr>
      <w:outlineLvl w:val="5"/>
    </w:pPr>
  </w:style>
  <w:style w:type="paragraph" w:styleId="Heading7">
    <w:name w:val="heading 7"/>
    <w:basedOn w:val="Heading6"/>
    <w:next w:val="Normal"/>
    <w:link w:val="Heading7Char"/>
    <w:uiPriority w:val="7"/>
    <w:semiHidden/>
    <w:qFormat/>
    <w:rsid w:val="00D0587C"/>
    <w:pPr>
      <w:numPr>
        <w:ilvl w:val="6"/>
      </w:numPr>
      <w:outlineLvl w:val="6"/>
    </w:pPr>
  </w:style>
  <w:style w:type="paragraph" w:styleId="Heading8">
    <w:name w:val="heading 8"/>
    <w:basedOn w:val="Heading7"/>
    <w:next w:val="Normal"/>
    <w:link w:val="Heading8Char"/>
    <w:uiPriority w:val="8"/>
    <w:semiHidden/>
    <w:qFormat/>
    <w:rsid w:val="00D0587C"/>
    <w:pPr>
      <w:numPr>
        <w:ilvl w:val="7"/>
      </w:numPr>
      <w:outlineLvl w:val="7"/>
    </w:pPr>
  </w:style>
  <w:style w:type="paragraph" w:styleId="Heading9">
    <w:name w:val="heading 9"/>
    <w:basedOn w:val="Heading8"/>
    <w:next w:val="Normal"/>
    <w:link w:val="Heading9Char"/>
    <w:uiPriority w:val="9"/>
    <w:semiHidden/>
    <w:qFormat/>
    <w:rsid w:val="00D0587C"/>
    <w:pPr>
      <w:numPr>
        <w:ilvl w:val="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00A45"/>
    <w:pPr>
      <w:tabs>
        <w:tab w:val="center" w:pos="4536"/>
        <w:tab w:val="right" w:pos="9072"/>
      </w:tabs>
      <w:spacing w:after="0" w:line="240" w:lineRule="auto"/>
    </w:pPr>
  </w:style>
  <w:style w:type="character" w:customStyle="1" w:styleId="HeaderChar">
    <w:name w:val="Header Char"/>
    <w:basedOn w:val="DefaultParagraphFont"/>
    <w:link w:val="Header"/>
    <w:uiPriority w:val="99"/>
    <w:rsid w:val="00000A45"/>
  </w:style>
  <w:style w:type="paragraph" w:styleId="Footer">
    <w:name w:val="footer"/>
    <w:basedOn w:val="Normal"/>
    <w:link w:val="FooterChar"/>
    <w:uiPriority w:val="99"/>
    <w:unhideWhenUsed/>
    <w:rsid w:val="00000A45"/>
    <w:pPr>
      <w:tabs>
        <w:tab w:val="center" w:pos="4536"/>
        <w:tab w:val="right" w:pos="9072"/>
      </w:tabs>
      <w:spacing w:after="0" w:line="240" w:lineRule="auto"/>
    </w:pPr>
  </w:style>
  <w:style w:type="character" w:customStyle="1" w:styleId="FooterChar">
    <w:name w:val="Footer Char"/>
    <w:basedOn w:val="DefaultParagraphFont"/>
    <w:link w:val="Footer"/>
    <w:uiPriority w:val="99"/>
    <w:rsid w:val="00000A45"/>
  </w:style>
  <w:style w:type="paragraph" w:styleId="Title">
    <w:name w:val="Title"/>
    <w:basedOn w:val="Normal"/>
    <w:next w:val="Normal"/>
    <w:link w:val="TitleChar"/>
    <w:uiPriority w:val="10"/>
    <w:qFormat/>
    <w:rsid w:val="00E221FF"/>
    <w:pPr>
      <w:spacing w:after="360" w:line="240" w:lineRule="auto"/>
      <w:jc w:val="center"/>
    </w:pPr>
    <w:rPr>
      <w:rFonts w:eastAsiaTheme="majorEastAsia" w:cstheme="majorBidi"/>
      <w:b/>
      <w:smallCaps/>
      <w:color w:val="AA2454"/>
      <w:spacing w:val="-10"/>
      <w:kern w:val="28"/>
      <w:sz w:val="44"/>
      <w:szCs w:val="56"/>
    </w:rPr>
  </w:style>
  <w:style w:type="character" w:customStyle="1" w:styleId="TitleChar">
    <w:name w:val="Title Char"/>
    <w:basedOn w:val="DefaultParagraphFont"/>
    <w:link w:val="Title"/>
    <w:uiPriority w:val="10"/>
    <w:rsid w:val="00E221FF"/>
    <w:rPr>
      <w:rFonts w:ascii="Arial" w:eastAsiaTheme="majorEastAsia" w:hAnsi="Arial" w:cstheme="majorBidi"/>
      <w:b/>
      <w:smallCaps/>
      <w:color w:val="AA2454"/>
      <w:spacing w:val="-10"/>
      <w:kern w:val="28"/>
      <w:sz w:val="44"/>
      <w:szCs w:val="56"/>
    </w:rPr>
  </w:style>
  <w:style w:type="paragraph" w:styleId="Subtitle">
    <w:name w:val="Subtitle"/>
    <w:basedOn w:val="Normal"/>
    <w:next w:val="Normal"/>
    <w:link w:val="SubtitleChar"/>
    <w:uiPriority w:val="11"/>
    <w:qFormat/>
    <w:rsid w:val="00E221FF"/>
    <w:pPr>
      <w:numPr>
        <w:ilvl w:val="1"/>
      </w:numPr>
      <w:spacing w:after="360" w:line="240" w:lineRule="auto"/>
      <w:jc w:val="center"/>
    </w:pPr>
    <w:rPr>
      <w:rFonts w:eastAsiaTheme="minorEastAsia"/>
      <w:i/>
      <w:color w:val="5E5E5E"/>
      <w:spacing w:val="15"/>
      <w:sz w:val="28"/>
    </w:rPr>
  </w:style>
  <w:style w:type="character" w:customStyle="1" w:styleId="SubtitleChar">
    <w:name w:val="Subtitle Char"/>
    <w:basedOn w:val="DefaultParagraphFont"/>
    <w:link w:val="Subtitle"/>
    <w:uiPriority w:val="11"/>
    <w:rsid w:val="00E221FF"/>
    <w:rPr>
      <w:rFonts w:ascii="Arial" w:eastAsiaTheme="minorEastAsia" w:hAnsi="Arial"/>
      <w:i/>
      <w:color w:val="5E5E5E"/>
      <w:spacing w:val="15"/>
      <w:sz w:val="28"/>
    </w:rPr>
  </w:style>
  <w:style w:type="character" w:customStyle="1" w:styleId="Heading1Char">
    <w:name w:val="Heading 1 Char"/>
    <w:basedOn w:val="DefaultParagraphFont"/>
    <w:link w:val="Heading1"/>
    <w:uiPriority w:val="1"/>
    <w:rsid w:val="00034772"/>
    <w:rPr>
      <w:rFonts w:ascii="Arial" w:eastAsiaTheme="majorEastAsia" w:hAnsi="Arial" w:cstheme="majorBidi"/>
      <w:b/>
      <w:smallCaps/>
      <w:color w:val="AA2454"/>
      <w:sz w:val="24"/>
      <w:szCs w:val="32"/>
    </w:rPr>
  </w:style>
  <w:style w:type="character" w:customStyle="1" w:styleId="Heading2Char">
    <w:name w:val="Heading 2 Char"/>
    <w:basedOn w:val="DefaultParagraphFont"/>
    <w:link w:val="Heading2"/>
    <w:uiPriority w:val="2"/>
    <w:rsid w:val="00034772"/>
    <w:rPr>
      <w:rFonts w:ascii="Arial" w:eastAsiaTheme="majorEastAsia" w:hAnsi="Arial" w:cstheme="majorBidi"/>
      <w:b/>
      <w:smallCaps/>
      <w:color w:val="AA2454"/>
      <w:sz w:val="24"/>
      <w:szCs w:val="32"/>
    </w:rPr>
  </w:style>
  <w:style w:type="character" w:customStyle="1" w:styleId="Heading3Char">
    <w:name w:val="Heading 3 Char"/>
    <w:basedOn w:val="DefaultParagraphFont"/>
    <w:link w:val="Heading3"/>
    <w:uiPriority w:val="3"/>
    <w:rsid w:val="00034772"/>
    <w:rPr>
      <w:rFonts w:ascii="Arial" w:eastAsiaTheme="majorEastAsia" w:hAnsi="Arial" w:cstheme="majorBidi"/>
      <w:b/>
      <w:smallCaps/>
      <w:color w:val="AA2454"/>
      <w:sz w:val="24"/>
      <w:szCs w:val="32"/>
    </w:rPr>
  </w:style>
  <w:style w:type="character" w:customStyle="1" w:styleId="Heading4Char">
    <w:name w:val="Heading 4 Char"/>
    <w:basedOn w:val="DefaultParagraphFont"/>
    <w:link w:val="Heading4"/>
    <w:uiPriority w:val="4"/>
    <w:semiHidden/>
    <w:rsid w:val="00034772"/>
    <w:rPr>
      <w:rFonts w:ascii="Arial" w:eastAsiaTheme="majorEastAsia" w:hAnsi="Arial" w:cstheme="majorBidi"/>
      <w:b/>
      <w:smallCaps/>
      <w:color w:val="AA2454"/>
      <w:sz w:val="24"/>
      <w:szCs w:val="32"/>
    </w:rPr>
  </w:style>
  <w:style w:type="character" w:customStyle="1" w:styleId="Heading5Char">
    <w:name w:val="Heading 5 Char"/>
    <w:basedOn w:val="DefaultParagraphFont"/>
    <w:link w:val="Heading5"/>
    <w:uiPriority w:val="5"/>
    <w:semiHidden/>
    <w:rsid w:val="00034772"/>
    <w:rPr>
      <w:rFonts w:ascii="Arial" w:eastAsiaTheme="majorEastAsia" w:hAnsi="Arial" w:cstheme="majorBidi"/>
      <w:b/>
      <w:smallCaps/>
      <w:color w:val="AA2454"/>
      <w:sz w:val="24"/>
      <w:szCs w:val="32"/>
    </w:rPr>
  </w:style>
  <w:style w:type="character" w:customStyle="1" w:styleId="Heading6Char">
    <w:name w:val="Heading 6 Char"/>
    <w:basedOn w:val="DefaultParagraphFont"/>
    <w:link w:val="Heading6"/>
    <w:uiPriority w:val="6"/>
    <w:semiHidden/>
    <w:rsid w:val="00034772"/>
    <w:rPr>
      <w:rFonts w:ascii="Arial" w:eastAsiaTheme="majorEastAsia" w:hAnsi="Arial" w:cstheme="majorBidi"/>
      <w:b/>
      <w:smallCaps/>
      <w:color w:val="AA2454"/>
      <w:sz w:val="24"/>
      <w:szCs w:val="32"/>
    </w:rPr>
  </w:style>
  <w:style w:type="character" w:customStyle="1" w:styleId="Heading7Char">
    <w:name w:val="Heading 7 Char"/>
    <w:basedOn w:val="DefaultParagraphFont"/>
    <w:link w:val="Heading7"/>
    <w:uiPriority w:val="7"/>
    <w:semiHidden/>
    <w:rsid w:val="00034772"/>
    <w:rPr>
      <w:rFonts w:ascii="Arial" w:eastAsiaTheme="majorEastAsia" w:hAnsi="Arial" w:cstheme="majorBidi"/>
      <w:b/>
      <w:smallCaps/>
      <w:color w:val="AA2454"/>
      <w:sz w:val="24"/>
      <w:szCs w:val="32"/>
    </w:rPr>
  </w:style>
  <w:style w:type="character" w:customStyle="1" w:styleId="Heading8Char">
    <w:name w:val="Heading 8 Char"/>
    <w:basedOn w:val="DefaultParagraphFont"/>
    <w:link w:val="Heading8"/>
    <w:uiPriority w:val="8"/>
    <w:semiHidden/>
    <w:rsid w:val="00034772"/>
    <w:rPr>
      <w:rFonts w:ascii="Arial" w:eastAsiaTheme="majorEastAsia" w:hAnsi="Arial" w:cstheme="majorBidi"/>
      <w:b/>
      <w:smallCaps/>
      <w:color w:val="AA2454"/>
      <w:sz w:val="24"/>
      <w:szCs w:val="32"/>
    </w:rPr>
  </w:style>
  <w:style w:type="character" w:customStyle="1" w:styleId="Heading9Char">
    <w:name w:val="Heading 9 Char"/>
    <w:basedOn w:val="DefaultParagraphFont"/>
    <w:link w:val="Heading9"/>
    <w:uiPriority w:val="9"/>
    <w:semiHidden/>
    <w:rsid w:val="00034772"/>
    <w:rPr>
      <w:rFonts w:ascii="Arial" w:eastAsiaTheme="majorEastAsia" w:hAnsi="Arial" w:cstheme="majorBidi"/>
      <w:b/>
      <w:smallCaps/>
      <w:color w:val="AA2454"/>
      <w:sz w:val="24"/>
      <w:szCs w:val="32"/>
    </w:rPr>
  </w:style>
  <w:style w:type="paragraph" w:styleId="ListParagraph">
    <w:name w:val="List Paragraph"/>
    <w:aliases w:val="nyíl"/>
    <w:basedOn w:val="Normal"/>
    <w:link w:val="ListParagraphChar"/>
    <w:qFormat/>
    <w:rsid w:val="001B1C90"/>
    <w:pPr>
      <w:numPr>
        <w:numId w:val="5"/>
      </w:numPr>
      <w:spacing w:line="360" w:lineRule="auto"/>
      <w:ind w:left="641" w:hanging="357"/>
      <w:contextualSpacing/>
    </w:pPr>
  </w:style>
  <w:style w:type="character" w:styleId="IntenseReference">
    <w:name w:val="Intense Reference"/>
    <w:basedOn w:val="DefaultParagraphFont"/>
    <w:uiPriority w:val="32"/>
    <w:semiHidden/>
    <w:rsid w:val="001B1C90"/>
    <w:rPr>
      <w:b/>
      <w:bCs/>
      <w:smallCaps/>
      <w:color w:val="5B9BD5" w:themeColor="accent1"/>
      <w:spacing w:val="5"/>
    </w:rPr>
  </w:style>
  <w:style w:type="character" w:styleId="SubtleEmphasis">
    <w:name w:val="Subtle Emphasis"/>
    <w:basedOn w:val="DefaultParagraphFont"/>
    <w:uiPriority w:val="11"/>
    <w:qFormat/>
    <w:rsid w:val="001B1C90"/>
    <w:rPr>
      <w:i/>
      <w:iCs/>
      <w:color w:val="5E5E5E"/>
    </w:rPr>
  </w:style>
  <w:style w:type="character" w:styleId="IntenseEmphasis">
    <w:name w:val="Intense Emphasis"/>
    <w:basedOn w:val="DefaultParagraphFont"/>
    <w:uiPriority w:val="13"/>
    <w:qFormat/>
    <w:rsid w:val="001B1C90"/>
    <w:rPr>
      <w:b/>
      <w:i w:val="0"/>
      <w:iCs/>
      <w:color w:val="AA2454"/>
    </w:rPr>
  </w:style>
  <w:style w:type="character" w:styleId="SubtleReference">
    <w:name w:val="Subtle Reference"/>
    <w:basedOn w:val="DefaultParagraphFont"/>
    <w:uiPriority w:val="31"/>
    <w:semiHidden/>
    <w:qFormat/>
    <w:rsid w:val="001B1C90"/>
    <w:rPr>
      <w:caps w:val="0"/>
      <w:smallCaps/>
      <w:color w:val="5E5E5E"/>
    </w:rPr>
  </w:style>
  <w:style w:type="paragraph" w:styleId="Caption">
    <w:name w:val="caption"/>
    <w:basedOn w:val="Normal"/>
    <w:next w:val="Normal"/>
    <w:uiPriority w:val="35"/>
    <w:unhideWhenUsed/>
    <w:qFormat/>
    <w:rsid w:val="001B1C90"/>
    <w:pPr>
      <w:spacing w:after="200" w:line="240" w:lineRule="auto"/>
      <w:jc w:val="center"/>
    </w:pPr>
    <w:rPr>
      <w:i/>
      <w:iCs/>
      <w:color w:val="5E5E5E"/>
      <w:sz w:val="18"/>
      <w:szCs w:val="18"/>
    </w:rPr>
  </w:style>
  <w:style w:type="character" w:customStyle="1" w:styleId="Kiemelsbordbold">
    <w:name w:val="Kiemelés bordó+bold"/>
    <w:basedOn w:val="DefaultParagraphFont"/>
    <w:uiPriority w:val="1"/>
    <w:qFormat/>
    <w:rsid w:val="000674AA"/>
    <w:rPr>
      <w:rFonts w:ascii="Arial" w:hAnsi="Arial"/>
      <w:b/>
      <w:color w:val="AA2454"/>
      <w:sz w:val="22"/>
    </w:rPr>
  </w:style>
  <w:style w:type="table" w:styleId="TableGrid">
    <w:name w:val="Table Grid"/>
    <w:basedOn w:val="TableNormal"/>
    <w:uiPriority w:val="39"/>
    <w:rsid w:val="000674AA"/>
    <w:pPr>
      <w:spacing w:after="0" w:line="240" w:lineRule="auto"/>
    </w:pPr>
    <w:rPr>
      <w:rFonts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A73B03"/>
    <w:pPr>
      <w:numPr>
        <w:numId w:val="0"/>
      </w:numPr>
      <w:spacing w:before="240" w:after="0" w:line="259" w:lineRule="auto"/>
      <w:jc w:val="left"/>
      <w:outlineLvl w:val="9"/>
    </w:pPr>
    <w:rPr>
      <w:rFonts w:asciiTheme="majorHAnsi" w:hAnsiTheme="majorHAnsi"/>
      <w:b w:val="0"/>
      <w:smallCaps w:val="0"/>
      <w:color w:val="2E74B5" w:themeColor="accent1" w:themeShade="BF"/>
      <w:sz w:val="32"/>
      <w:lang w:eastAsia="hu-HU"/>
    </w:rPr>
  </w:style>
  <w:style w:type="paragraph" w:styleId="TOC1">
    <w:name w:val="toc 1"/>
    <w:basedOn w:val="Normal"/>
    <w:next w:val="Normal"/>
    <w:autoRedefine/>
    <w:uiPriority w:val="39"/>
    <w:unhideWhenUsed/>
    <w:rsid w:val="00A73B03"/>
    <w:pPr>
      <w:spacing w:after="100"/>
    </w:pPr>
  </w:style>
  <w:style w:type="paragraph" w:styleId="TOC2">
    <w:name w:val="toc 2"/>
    <w:basedOn w:val="Normal"/>
    <w:next w:val="Normal"/>
    <w:autoRedefine/>
    <w:uiPriority w:val="39"/>
    <w:unhideWhenUsed/>
    <w:rsid w:val="00A73B03"/>
    <w:pPr>
      <w:spacing w:after="100"/>
      <w:ind w:left="220"/>
    </w:pPr>
  </w:style>
  <w:style w:type="paragraph" w:styleId="TOC3">
    <w:name w:val="toc 3"/>
    <w:basedOn w:val="Normal"/>
    <w:next w:val="Normal"/>
    <w:autoRedefine/>
    <w:uiPriority w:val="39"/>
    <w:unhideWhenUsed/>
    <w:rsid w:val="00A73B03"/>
    <w:pPr>
      <w:spacing w:after="100"/>
      <w:ind w:left="440"/>
    </w:pPr>
  </w:style>
  <w:style w:type="character" w:styleId="Hyperlink">
    <w:name w:val="Hyperlink"/>
    <w:basedOn w:val="DefaultParagraphFont"/>
    <w:uiPriority w:val="99"/>
    <w:unhideWhenUsed/>
    <w:rsid w:val="00A73B03"/>
    <w:rPr>
      <w:color w:val="0563C1" w:themeColor="hyperlink"/>
      <w:u w:val="single"/>
    </w:rPr>
  </w:style>
  <w:style w:type="paragraph" w:styleId="BalloonText">
    <w:name w:val="Balloon Text"/>
    <w:basedOn w:val="Normal"/>
    <w:link w:val="BalloonTextChar"/>
    <w:uiPriority w:val="99"/>
    <w:semiHidden/>
    <w:unhideWhenUsed/>
    <w:rsid w:val="002E647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E6476"/>
    <w:rPr>
      <w:rFonts w:ascii="Segoe UI" w:hAnsi="Segoe UI" w:cs="Segoe UI"/>
      <w:sz w:val="18"/>
      <w:szCs w:val="18"/>
    </w:rPr>
  </w:style>
  <w:style w:type="paragraph" w:styleId="FootnoteText">
    <w:name w:val="footnote text"/>
    <w:basedOn w:val="Normal"/>
    <w:link w:val="FootnoteTextChar"/>
    <w:uiPriority w:val="99"/>
    <w:semiHidden/>
    <w:unhideWhenUsed/>
    <w:rsid w:val="00AC119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C119D"/>
    <w:rPr>
      <w:rFonts w:ascii="Arial" w:hAnsi="Arial"/>
      <w:sz w:val="20"/>
      <w:szCs w:val="20"/>
    </w:rPr>
  </w:style>
  <w:style w:type="character" w:styleId="FootnoteReference">
    <w:name w:val="footnote reference"/>
    <w:basedOn w:val="DefaultParagraphFont"/>
    <w:uiPriority w:val="99"/>
    <w:semiHidden/>
    <w:unhideWhenUsed/>
    <w:rsid w:val="00AC119D"/>
    <w:rPr>
      <w:vertAlign w:val="superscript"/>
    </w:rPr>
  </w:style>
  <w:style w:type="character" w:styleId="CommentReference">
    <w:name w:val="annotation reference"/>
    <w:basedOn w:val="DefaultParagraphFont"/>
    <w:uiPriority w:val="99"/>
    <w:semiHidden/>
    <w:unhideWhenUsed/>
    <w:rsid w:val="00334BE1"/>
    <w:rPr>
      <w:sz w:val="16"/>
      <w:szCs w:val="16"/>
    </w:rPr>
  </w:style>
  <w:style w:type="paragraph" w:styleId="CommentText">
    <w:name w:val="annotation text"/>
    <w:basedOn w:val="Normal"/>
    <w:link w:val="CommentTextChar"/>
    <w:uiPriority w:val="99"/>
    <w:unhideWhenUsed/>
    <w:rsid w:val="00334BE1"/>
    <w:pPr>
      <w:spacing w:line="240" w:lineRule="auto"/>
    </w:pPr>
    <w:rPr>
      <w:sz w:val="20"/>
      <w:szCs w:val="20"/>
    </w:rPr>
  </w:style>
  <w:style w:type="character" w:customStyle="1" w:styleId="CommentTextChar">
    <w:name w:val="Comment Text Char"/>
    <w:basedOn w:val="DefaultParagraphFont"/>
    <w:link w:val="CommentText"/>
    <w:uiPriority w:val="99"/>
    <w:rsid w:val="00334BE1"/>
    <w:rPr>
      <w:rFonts w:ascii="Arial" w:hAnsi="Arial"/>
      <w:sz w:val="20"/>
      <w:szCs w:val="20"/>
    </w:rPr>
  </w:style>
  <w:style w:type="paragraph" w:styleId="CommentSubject">
    <w:name w:val="annotation subject"/>
    <w:basedOn w:val="CommentText"/>
    <w:next w:val="CommentText"/>
    <w:link w:val="CommentSubjectChar"/>
    <w:uiPriority w:val="99"/>
    <w:semiHidden/>
    <w:unhideWhenUsed/>
    <w:rsid w:val="00334BE1"/>
    <w:rPr>
      <w:b/>
      <w:bCs/>
    </w:rPr>
  </w:style>
  <w:style w:type="character" w:customStyle="1" w:styleId="CommentSubjectChar">
    <w:name w:val="Comment Subject Char"/>
    <w:basedOn w:val="CommentTextChar"/>
    <w:link w:val="CommentSubject"/>
    <w:uiPriority w:val="99"/>
    <w:semiHidden/>
    <w:rsid w:val="00334BE1"/>
    <w:rPr>
      <w:rFonts w:ascii="Arial" w:hAnsi="Arial"/>
      <w:b/>
      <w:bCs/>
      <w:sz w:val="20"/>
      <w:szCs w:val="20"/>
    </w:rPr>
  </w:style>
  <w:style w:type="paragraph" w:customStyle="1" w:styleId="Normlbalra">
    <w:name w:val="Normál balra"/>
    <w:basedOn w:val="Normal"/>
    <w:qFormat/>
    <w:rsid w:val="000977F4"/>
    <w:pPr>
      <w:spacing w:before="60" w:after="0"/>
      <w:jc w:val="left"/>
    </w:pPr>
    <w:rPr>
      <w:rFonts w:eastAsia="Times New Roman" w:cs="Times New Roman"/>
      <w:szCs w:val="24"/>
      <w:lang w:val="en-US" w:eastAsia="hu-HU"/>
    </w:rPr>
  </w:style>
  <w:style w:type="paragraph" w:customStyle="1" w:styleId="StlusNormlbalraFlkvr1httrKiskapitlis">
    <w:name w:val="Stílus Normál balra + Félkövér 1. háttér Kiskapitális"/>
    <w:basedOn w:val="Normlbalra"/>
    <w:rsid w:val="000977F4"/>
    <w:pPr>
      <w:keepNext/>
    </w:pPr>
    <w:rPr>
      <w:b/>
      <w:bCs/>
      <w:smallCaps/>
      <w:color w:val="FFFFFF" w:themeColor="background1"/>
    </w:rPr>
  </w:style>
  <w:style w:type="character" w:customStyle="1" w:styleId="ListParagraphChar">
    <w:name w:val="List Paragraph Char"/>
    <w:aliases w:val="nyíl Char"/>
    <w:basedOn w:val="DefaultParagraphFont"/>
    <w:link w:val="ListParagraph"/>
    <w:rsid w:val="00DE4A5F"/>
    <w:rPr>
      <w:rFonts w:ascii="Arial" w:hAnsi="Arial"/>
    </w:rPr>
  </w:style>
  <w:style w:type="paragraph" w:styleId="Revision">
    <w:name w:val="Revision"/>
    <w:hidden/>
    <w:uiPriority w:val="99"/>
    <w:semiHidden/>
    <w:rsid w:val="009D4620"/>
    <w:pPr>
      <w:spacing w:after="0" w:line="240" w:lineRule="auto"/>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4661709">
      <w:bodyDiv w:val="1"/>
      <w:marLeft w:val="0"/>
      <w:marRight w:val="0"/>
      <w:marTop w:val="0"/>
      <w:marBottom w:val="0"/>
      <w:divBdr>
        <w:top w:val="none" w:sz="0" w:space="0" w:color="auto"/>
        <w:left w:val="none" w:sz="0" w:space="0" w:color="auto"/>
        <w:bottom w:val="none" w:sz="0" w:space="0" w:color="auto"/>
        <w:right w:val="none" w:sz="0" w:space="0" w:color="auto"/>
      </w:divBdr>
    </w:div>
    <w:div w:id="844133291">
      <w:bodyDiv w:val="1"/>
      <w:marLeft w:val="0"/>
      <w:marRight w:val="0"/>
      <w:marTop w:val="0"/>
      <w:marBottom w:val="0"/>
      <w:divBdr>
        <w:top w:val="none" w:sz="0" w:space="0" w:color="auto"/>
        <w:left w:val="none" w:sz="0" w:space="0" w:color="auto"/>
        <w:bottom w:val="none" w:sz="0" w:space="0" w:color="auto"/>
        <w:right w:val="none" w:sz="0" w:space="0" w:color="auto"/>
      </w:divBdr>
      <w:divsChild>
        <w:div w:id="1179849540">
          <w:marLeft w:val="0"/>
          <w:marRight w:val="0"/>
          <w:marTop w:val="0"/>
          <w:marBottom w:val="0"/>
          <w:divBdr>
            <w:top w:val="none" w:sz="0" w:space="0" w:color="auto"/>
            <w:left w:val="none" w:sz="0" w:space="0" w:color="auto"/>
            <w:bottom w:val="none" w:sz="0" w:space="0" w:color="auto"/>
            <w:right w:val="none" w:sz="0" w:space="0" w:color="auto"/>
          </w:divBdr>
        </w:div>
      </w:divsChild>
    </w:div>
    <w:div w:id="914125769">
      <w:bodyDiv w:val="1"/>
      <w:marLeft w:val="0"/>
      <w:marRight w:val="0"/>
      <w:marTop w:val="0"/>
      <w:marBottom w:val="0"/>
      <w:divBdr>
        <w:top w:val="none" w:sz="0" w:space="0" w:color="auto"/>
        <w:left w:val="none" w:sz="0" w:space="0" w:color="auto"/>
        <w:bottom w:val="none" w:sz="0" w:space="0" w:color="auto"/>
        <w:right w:val="none" w:sz="0" w:space="0" w:color="auto"/>
      </w:divBdr>
    </w:div>
    <w:div w:id="20345715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243684-08A5-4606-9D00-577423A43D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1332</Words>
  <Characters>7596</Characters>
  <Application>Microsoft Office Word</Application>
  <DocSecurity>0</DocSecurity>
  <Lines>63</Lines>
  <Paragraphs>17</Paragraphs>
  <ScaleCrop>false</ScaleCrop>
  <HeadingPairs>
    <vt:vector size="4" baseType="variant">
      <vt:variant>
        <vt:lpstr>Title</vt:lpstr>
      </vt:variant>
      <vt:variant>
        <vt:i4>1</vt:i4>
      </vt:variant>
      <vt:variant>
        <vt:lpstr>Cím</vt:lpstr>
      </vt:variant>
      <vt:variant>
        <vt:i4>1</vt:i4>
      </vt:variant>
    </vt:vector>
  </HeadingPairs>
  <TitlesOfParts>
    <vt:vector size="2" baseType="lpstr">
      <vt:lpstr/>
      <vt:lpstr/>
    </vt:vector>
  </TitlesOfParts>
  <Company/>
  <LinksUpToDate>false</LinksUpToDate>
  <CharactersWithSpaces>8911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2022-08-23T14:13:00Z</dcterms:created>
  <dcterms:modified xsi:type="dcterms:W3CDTF">2022-08-23T14:16:00Z</dcterms:modified>
</cp:coreProperties>
</file>